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BC516" w14:textId="77777777" w:rsidR="00C5506C" w:rsidRPr="006B2B17" w:rsidRDefault="00DE3687" w:rsidP="006B2B17">
      <w:pPr>
        <w:jc w:val="right"/>
        <w:rPr>
          <w:rFonts w:ascii="Arial" w:hAnsi="Arial" w:cs="Arial"/>
          <w:i/>
          <w:sz w:val="22"/>
          <w:szCs w:val="22"/>
        </w:rPr>
      </w:pPr>
      <w:r w:rsidRPr="006B2B17">
        <w:rPr>
          <w:rFonts w:ascii="Arial" w:hAnsi="Arial" w:cs="Arial"/>
          <w:i/>
          <w:sz w:val="22"/>
          <w:szCs w:val="22"/>
        </w:rPr>
        <w:t xml:space="preserve">Załącznik  nr </w:t>
      </w:r>
      <w:r w:rsidR="00CA32A8" w:rsidRPr="006B2B17">
        <w:rPr>
          <w:rFonts w:ascii="Arial" w:hAnsi="Arial" w:cs="Arial"/>
          <w:i/>
          <w:sz w:val="22"/>
          <w:szCs w:val="22"/>
        </w:rPr>
        <w:t>4</w:t>
      </w:r>
    </w:p>
    <w:p w14:paraId="740499AE" w14:textId="77777777" w:rsidR="00154F78" w:rsidRPr="006B2B17" w:rsidRDefault="00DE3687" w:rsidP="00DE3687">
      <w:pPr>
        <w:jc w:val="right"/>
        <w:rPr>
          <w:rFonts w:ascii="Arial" w:hAnsi="Arial" w:cs="Arial"/>
          <w:i/>
          <w:sz w:val="18"/>
          <w:szCs w:val="18"/>
        </w:rPr>
      </w:pPr>
      <w:r w:rsidRPr="006B2B17">
        <w:rPr>
          <w:rFonts w:ascii="Arial" w:hAnsi="Arial" w:cs="Arial"/>
          <w:i/>
          <w:sz w:val="22"/>
          <w:szCs w:val="22"/>
        </w:rPr>
        <w:t xml:space="preserve"> do wniosku o przyznanie środków z KFS</w:t>
      </w:r>
      <w:r w:rsidRPr="006B2B17">
        <w:rPr>
          <w:rFonts w:ascii="Arial" w:hAnsi="Arial" w:cs="Arial"/>
          <w:i/>
          <w:sz w:val="18"/>
          <w:szCs w:val="18"/>
        </w:rPr>
        <w:t xml:space="preserve"> </w:t>
      </w:r>
    </w:p>
    <w:p w14:paraId="6F88AD5B" w14:textId="77777777" w:rsidR="00DE3687" w:rsidRPr="006B2B17" w:rsidRDefault="00DE3687" w:rsidP="00F150EC">
      <w:pPr>
        <w:jc w:val="right"/>
        <w:rPr>
          <w:rFonts w:ascii="Arial" w:hAnsi="Arial" w:cs="Arial"/>
          <w:i/>
          <w:sz w:val="18"/>
          <w:szCs w:val="18"/>
        </w:rPr>
      </w:pPr>
      <w:r w:rsidRPr="006B2B17">
        <w:rPr>
          <w:rFonts w:ascii="Arial" w:hAnsi="Arial" w:cs="Arial"/>
          <w:i/>
          <w:sz w:val="18"/>
          <w:szCs w:val="18"/>
        </w:rPr>
        <w:t xml:space="preserve">    </w:t>
      </w:r>
    </w:p>
    <w:p w14:paraId="696F73B8" w14:textId="77777777" w:rsidR="00DE3687" w:rsidRPr="006B2B17" w:rsidRDefault="00DE3687" w:rsidP="00DE3687">
      <w:pPr>
        <w:rPr>
          <w:rFonts w:ascii="Arial" w:hAnsi="Arial" w:cs="Arial"/>
          <w:sz w:val="28"/>
          <w:szCs w:val="28"/>
          <w:vertAlign w:val="superscript"/>
        </w:rPr>
      </w:pPr>
      <w:r w:rsidRPr="006B2B17">
        <w:rPr>
          <w:rFonts w:ascii="Arial" w:hAnsi="Arial" w:cs="Arial"/>
          <w:sz w:val="28"/>
          <w:szCs w:val="28"/>
          <w:vertAlign w:val="superscript"/>
        </w:rPr>
        <w:t>………………………………………………………</w:t>
      </w:r>
    </w:p>
    <w:p w14:paraId="73B736D4" w14:textId="77777777" w:rsidR="00DE3687" w:rsidRPr="006B2B17" w:rsidRDefault="00DE3687" w:rsidP="00DE3687">
      <w:pPr>
        <w:rPr>
          <w:rFonts w:ascii="Arial" w:hAnsi="Arial" w:cs="Arial"/>
          <w:sz w:val="28"/>
          <w:szCs w:val="28"/>
          <w:vertAlign w:val="superscript"/>
        </w:rPr>
      </w:pPr>
      <w:r w:rsidRPr="006B2B17">
        <w:rPr>
          <w:rFonts w:ascii="Arial" w:hAnsi="Arial" w:cs="Arial"/>
          <w:sz w:val="28"/>
          <w:szCs w:val="28"/>
          <w:vertAlign w:val="superscript"/>
        </w:rPr>
        <w:t xml:space="preserve">   /pieczęć instytucji szkoleniowej/</w:t>
      </w:r>
    </w:p>
    <w:p w14:paraId="56BF4CD0" w14:textId="77777777" w:rsidR="00DE3687" w:rsidRPr="006B2B17" w:rsidRDefault="00DE3687" w:rsidP="00DE3687">
      <w:pPr>
        <w:rPr>
          <w:rFonts w:ascii="Arial" w:hAnsi="Arial" w:cs="Arial"/>
          <w:i/>
          <w:sz w:val="28"/>
          <w:szCs w:val="28"/>
        </w:rPr>
      </w:pPr>
    </w:p>
    <w:p w14:paraId="03F2B3B0" w14:textId="77777777" w:rsidR="00DE3687" w:rsidRPr="006B2B17" w:rsidRDefault="00DE3687" w:rsidP="00DE3687">
      <w:pPr>
        <w:pStyle w:val="Nagwek2"/>
        <w:spacing w:before="0" w:line="240" w:lineRule="auto"/>
        <w:jc w:val="center"/>
        <w:rPr>
          <w:rFonts w:ascii="Arial" w:hAnsi="Arial" w:cs="Arial"/>
          <w:b/>
          <w:color w:val="0D0D0D"/>
          <w:sz w:val="28"/>
          <w:szCs w:val="28"/>
          <w:lang w:eastAsia="pl-PL"/>
        </w:rPr>
      </w:pPr>
      <w:r w:rsidRPr="006B2B17">
        <w:rPr>
          <w:rFonts w:ascii="Arial" w:hAnsi="Arial" w:cs="Arial"/>
          <w:b/>
          <w:color w:val="0D0D0D"/>
          <w:sz w:val="28"/>
          <w:szCs w:val="28"/>
          <w:lang w:eastAsia="pl-PL"/>
        </w:rPr>
        <w:t>INFORMACJA Z INSTYTUCJI SZKOLENIOWEJ O SZKOLENIU</w:t>
      </w:r>
    </w:p>
    <w:p w14:paraId="10E41E8A" w14:textId="7A11A266" w:rsidR="00DE3687" w:rsidRPr="006B2B17" w:rsidRDefault="00DE3687" w:rsidP="00DE3687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6B2B17">
        <w:rPr>
          <w:rFonts w:ascii="Arial" w:hAnsi="Arial" w:cs="Arial"/>
          <w:b/>
          <w:sz w:val="28"/>
          <w:szCs w:val="28"/>
        </w:rPr>
        <w:t xml:space="preserve">W RAMACH KFS </w:t>
      </w:r>
      <w:r w:rsidRPr="006B2B17">
        <w:rPr>
          <w:rFonts w:ascii="Arial" w:hAnsi="Arial" w:cs="Arial"/>
          <w:i/>
          <w:sz w:val="22"/>
          <w:szCs w:val="22"/>
        </w:rPr>
        <w:t>/wypełnia instytucja szkoleniowa/</w:t>
      </w:r>
    </w:p>
    <w:p w14:paraId="1A743F12" w14:textId="0A86B39E" w:rsidR="00DE3687" w:rsidRPr="006B2B17" w:rsidRDefault="00DE3687" w:rsidP="00DE368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bCs/>
          <w:iCs/>
          <w:sz w:val="22"/>
          <w:szCs w:val="22"/>
        </w:rPr>
        <w:t>1. Nazwa instytucji</w:t>
      </w:r>
      <w:r w:rsidR="006B2B1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B2B17">
        <w:rPr>
          <w:rFonts w:ascii="Arial" w:hAnsi="Arial" w:cs="Arial"/>
          <w:bCs/>
          <w:iCs/>
          <w:sz w:val="22"/>
          <w:szCs w:val="22"/>
        </w:rPr>
        <w:t>szkoleniowej:</w:t>
      </w:r>
      <w:r w:rsidR="006B2B1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 w:rsidR="007F3EC6" w:rsidRPr="006B2B17">
        <w:rPr>
          <w:rFonts w:ascii="Arial" w:hAnsi="Arial" w:cs="Arial"/>
          <w:sz w:val="18"/>
          <w:szCs w:val="18"/>
        </w:rPr>
        <w:t>……</w:t>
      </w:r>
    </w:p>
    <w:p w14:paraId="78A44C15" w14:textId="1EB48363" w:rsidR="00DE3687" w:rsidRPr="006B2B17" w:rsidRDefault="00DE3687" w:rsidP="00DE368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bCs/>
          <w:iCs/>
          <w:sz w:val="22"/>
          <w:szCs w:val="22"/>
        </w:rPr>
        <w:t>2.Adres instytucji szkoleniowej:</w:t>
      </w:r>
      <w:r w:rsidR="006B2B1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</w:t>
      </w:r>
      <w:r w:rsidR="007F3EC6" w:rsidRPr="006B2B17">
        <w:rPr>
          <w:rFonts w:ascii="Arial" w:hAnsi="Arial" w:cs="Arial"/>
          <w:sz w:val="18"/>
          <w:szCs w:val="18"/>
        </w:rPr>
        <w:t>………………………………</w:t>
      </w:r>
    </w:p>
    <w:p w14:paraId="5207CAD2" w14:textId="77777777" w:rsidR="00DE3687" w:rsidRPr="006B2B17" w:rsidRDefault="00DE3687" w:rsidP="00DE36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7F3EC6" w:rsidRPr="006B2B17">
        <w:rPr>
          <w:rFonts w:ascii="Arial" w:hAnsi="Arial" w:cs="Arial"/>
          <w:sz w:val="18"/>
          <w:szCs w:val="18"/>
        </w:rPr>
        <w:t>…………………………………</w:t>
      </w:r>
      <w:r w:rsidRPr="006B2B17">
        <w:rPr>
          <w:rFonts w:ascii="Arial" w:hAnsi="Arial" w:cs="Arial"/>
          <w:sz w:val="18"/>
          <w:szCs w:val="18"/>
        </w:rPr>
        <w:t>......</w:t>
      </w:r>
      <w:r w:rsidR="007F3EC6" w:rsidRPr="006B2B17">
        <w:rPr>
          <w:rFonts w:ascii="Arial" w:hAnsi="Arial" w:cs="Arial"/>
          <w:sz w:val="18"/>
          <w:szCs w:val="18"/>
        </w:rPr>
        <w:t>...</w:t>
      </w:r>
    </w:p>
    <w:p w14:paraId="0FFCCA9C" w14:textId="675D1A50" w:rsidR="00DE3687" w:rsidRPr="006B2B17" w:rsidRDefault="00DE3687" w:rsidP="00DE3687">
      <w:pPr>
        <w:spacing w:line="360" w:lineRule="auto"/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bCs/>
          <w:iCs/>
          <w:sz w:val="22"/>
          <w:szCs w:val="22"/>
        </w:rPr>
        <w:t>3. Nr telefonu</w:t>
      </w:r>
      <w:r w:rsidRPr="006B2B17">
        <w:rPr>
          <w:rFonts w:ascii="Arial" w:hAnsi="Arial" w:cs="Arial"/>
          <w:sz w:val="22"/>
          <w:szCs w:val="22"/>
        </w:rPr>
        <w:t>:</w:t>
      </w:r>
      <w:r w:rsidR="006B2B17">
        <w:rPr>
          <w:rFonts w:ascii="Arial" w:hAnsi="Arial" w:cs="Arial"/>
          <w:sz w:val="28"/>
          <w:szCs w:val="28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........……………………………………………………………………………………</w:t>
      </w:r>
    </w:p>
    <w:p w14:paraId="6FF580DC" w14:textId="09740D78" w:rsidR="00DE3687" w:rsidRPr="006B2B17" w:rsidRDefault="00DE3687" w:rsidP="00DE3687">
      <w:pPr>
        <w:spacing w:line="360" w:lineRule="auto"/>
        <w:rPr>
          <w:rFonts w:ascii="Arial" w:hAnsi="Arial" w:cs="Arial"/>
          <w:sz w:val="28"/>
          <w:szCs w:val="28"/>
          <w:lang w:val="en-US"/>
        </w:rPr>
      </w:pPr>
      <w:r w:rsidRPr="006B2B17">
        <w:rPr>
          <w:rFonts w:ascii="Arial" w:hAnsi="Arial" w:cs="Arial"/>
          <w:bCs/>
          <w:iCs/>
          <w:sz w:val="22"/>
          <w:szCs w:val="22"/>
          <w:lang w:val="en-US"/>
        </w:rPr>
        <w:t>4. Nr fax:</w:t>
      </w:r>
      <w:r w:rsidR="006B2B17">
        <w:rPr>
          <w:rFonts w:ascii="Arial" w:hAnsi="Arial" w:cs="Arial"/>
          <w:sz w:val="28"/>
          <w:szCs w:val="28"/>
          <w:lang w:val="en-US"/>
        </w:rPr>
        <w:t xml:space="preserve"> </w:t>
      </w:r>
      <w:r w:rsidRPr="006B2B17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</w:t>
      </w:r>
      <w:r w:rsidR="007F3EC6" w:rsidRPr="006B2B17">
        <w:rPr>
          <w:rFonts w:ascii="Arial" w:hAnsi="Arial" w:cs="Arial"/>
          <w:sz w:val="18"/>
          <w:szCs w:val="18"/>
          <w:lang w:val="en-US"/>
        </w:rPr>
        <w:t>…………</w:t>
      </w:r>
    </w:p>
    <w:p w14:paraId="385D6EFC" w14:textId="7D3B274E" w:rsidR="00DE3687" w:rsidRPr="006B2B17" w:rsidRDefault="00DE3687" w:rsidP="00DE3687">
      <w:pPr>
        <w:spacing w:line="360" w:lineRule="auto"/>
        <w:rPr>
          <w:rFonts w:ascii="Arial" w:hAnsi="Arial" w:cs="Arial"/>
          <w:sz w:val="18"/>
          <w:szCs w:val="18"/>
          <w:lang w:val="en-US"/>
        </w:rPr>
      </w:pPr>
      <w:r w:rsidRPr="006B2B17">
        <w:rPr>
          <w:rFonts w:ascii="Arial" w:hAnsi="Arial" w:cs="Arial"/>
          <w:bCs/>
          <w:iCs/>
          <w:sz w:val="22"/>
          <w:szCs w:val="22"/>
          <w:lang w:val="en-US"/>
        </w:rPr>
        <w:t>5.Adres e-mail</w:t>
      </w:r>
      <w:r w:rsidR="006B2B17">
        <w:rPr>
          <w:rFonts w:ascii="Arial" w:hAnsi="Arial" w:cs="Arial"/>
          <w:bCs/>
          <w:iCs/>
          <w:sz w:val="22"/>
          <w:szCs w:val="22"/>
          <w:lang w:val="en-US"/>
        </w:rPr>
        <w:t xml:space="preserve">: </w:t>
      </w:r>
      <w:r w:rsidRPr="006B2B17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</w:t>
      </w:r>
    </w:p>
    <w:p w14:paraId="73778526" w14:textId="38B0DF00" w:rsidR="00DE3687" w:rsidRPr="006B2B17" w:rsidRDefault="00DE3687" w:rsidP="00DE3687">
      <w:pPr>
        <w:spacing w:line="360" w:lineRule="auto"/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22"/>
          <w:szCs w:val="22"/>
        </w:rPr>
        <w:t>6.NIP:</w:t>
      </w:r>
      <w:r w:rsidRPr="006B2B17">
        <w:rPr>
          <w:rFonts w:ascii="Arial" w:hAnsi="Arial" w:cs="Arial"/>
          <w:sz w:val="18"/>
          <w:szCs w:val="18"/>
        </w:rPr>
        <w:t>…………………………………….</w:t>
      </w:r>
      <w:r w:rsidR="006B2B17">
        <w:rPr>
          <w:rFonts w:ascii="Arial" w:hAnsi="Arial" w:cs="Arial"/>
          <w:sz w:val="18"/>
          <w:szCs w:val="18"/>
        </w:rPr>
        <w:t xml:space="preserve"> </w:t>
      </w:r>
      <w:r w:rsidRPr="006B2B17">
        <w:rPr>
          <w:rFonts w:ascii="Arial" w:hAnsi="Arial" w:cs="Arial"/>
          <w:sz w:val="22"/>
          <w:szCs w:val="22"/>
        </w:rPr>
        <w:t>REGON:</w:t>
      </w:r>
      <w:r w:rsidRPr="006B2B17">
        <w:rPr>
          <w:rFonts w:ascii="Arial" w:hAnsi="Arial" w:cs="Arial"/>
          <w:sz w:val="18"/>
          <w:szCs w:val="18"/>
        </w:rPr>
        <w:t>……………………………………………….…</w:t>
      </w:r>
      <w:r w:rsidR="007F3EC6" w:rsidRPr="006B2B17">
        <w:rPr>
          <w:rFonts w:ascii="Arial" w:hAnsi="Arial" w:cs="Arial"/>
          <w:sz w:val="18"/>
          <w:szCs w:val="18"/>
        </w:rPr>
        <w:t>.</w:t>
      </w:r>
      <w:r w:rsidRPr="006B2B17">
        <w:rPr>
          <w:rFonts w:ascii="Arial" w:hAnsi="Arial" w:cs="Arial"/>
          <w:sz w:val="18"/>
          <w:szCs w:val="18"/>
        </w:rPr>
        <w:t>…………</w:t>
      </w:r>
    </w:p>
    <w:p w14:paraId="4B3BE735" w14:textId="7467C742" w:rsidR="00DE3687" w:rsidRPr="006B2B17" w:rsidRDefault="00DE3687" w:rsidP="00DE3687">
      <w:pPr>
        <w:spacing w:after="60" w:line="360" w:lineRule="auto"/>
        <w:rPr>
          <w:rFonts w:ascii="Arial" w:hAnsi="Arial" w:cs="Arial"/>
          <w:sz w:val="22"/>
          <w:szCs w:val="22"/>
        </w:rPr>
      </w:pPr>
      <w:r w:rsidRPr="006B2B17">
        <w:rPr>
          <w:rFonts w:ascii="Arial" w:hAnsi="Arial" w:cs="Arial"/>
          <w:sz w:val="22"/>
          <w:szCs w:val="22"/>
        </w:rPr>
        <w:t>7. Rodzaj prowadzonej działalności wg PKD/2007/:</w:t>
      </w:r>
      <w:r w:rsidR="006B2B17">
        <w:rPr>
          <w:rFonts w:ascii="Arial" w:hAnsi="Arial" w:cs="Arial"/>
          <w:sz w:val="22"/>
          <w:szCs w:val="22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………………………………………</w:t>
      </w:r>
      <w:r w:rsidR="00C43D49" w:rsidRPr="006B2B17">
        <w:rPr>
          <w:rFonts w:ascii="Arial" w:hAnsi="Arial" w:cs="Arial"/>
          <w:sz w:val="18"/>
          <w:szCs w:val="18"/>
        </w:rPr>
        <w:t>…………….</w:t>
      </w:r>
      <w:r w:rsidRPr="006B2B17">
        <w:rPr>
          <w:rFonts w:ascii="Arial" w:hAnsi="Arial" w:cs="Arial"/>
          <w:sz w:val="18"/>
          <w:szCs w:val="18"/>
        </w:rPr>
        <w:t>………………..…………………………………</w:t>
      </w:r>
      <w:r w:rsidR="007F3EC6" w:rsidRPr="006B2B17">
        <w:rPr>
          <w:rFonts w:ascii="Arial" w:hAnsi="Arial" w:cs="Arial"/>
          <w:sz w:val="18"/>
          <w:szCs w:val="18"/>
        </w:rPr>
        <w:t>..….</w:t>
      </w:r>
      <w:r w:rsidRPr="006B2B17">
        <w:rPr>
          <w:rFonts w:ascii="Arial" w:hAnsi="Arial" w:cs="Arial"/>
          <w:sz w:val="18"/>
          <w:szCs w:val="18"/>
        </w:rPr>
        <w:t>…</w:t>
      </w:r>
    </w:p>
    <w:p w14:paraId="5421C561" w14:textId="519D8C52" w:rsidR="00DE3687" w:rsidRPr="006B2B17" w:rsidRDefault="00DE3687" w:rsidP="00DE3687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22"/>
          <w:szCs w:val="22"/>
        </w:rPr>
        <w:t>8. Nazwa szkolenia:</w:t>
      </w:r>
      <w:r w:rsidR="006B2B17">
        <w:rPr>
          <w:rFonts w:ascii="Arial" w:hAnsi="Arial" w:cs="Arial"/>
          <w:sz w:val="22"/>
          <w:szCs w:val="22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………..……………………………………………………………….……………………………................…</w:t>
      </w:r>
      <w:r w:rsidR="007F3EC6" w:rsidRPr="006B2B17">
        <w:rPr>
          <w:rFonts w:ascii="Arial" w:hAnsi="Arial" w:cs="Arial"/>
          <w:sz w:val="18"/>
          <w:szCs w:val="18"/>
        </w:rPr>
        <w:t>…………………</w:t>
      </w:r>
    </w:p>
    <w:p w14:paraId="2E9DEE02" w14:textId="77777777" w:rsidR="00DE3687" w:rsidRPr="006B2B17" w:rsidRDefault="000D2DA9" w:rsidP="006B2B17">
      <w:pPr>
        <w:pStyle w:val="w2zmart"/>
        <w:tabs>
          <w:tab w:val="left" w:pos="180"/>
        </w:tabs>
        <w:spacing w:before="0" w:after="0" w:line="360" w:lineRule="auto"/>
        <w:ind w:left="0" w:firstLine="0"/>
        <w:jc w:val="left"/>
        <w:rPr>
          <w:rFonts w:ascii="Arial" w:hAnsi="Arial" w:cs="Arial"/>
          <w:sz w:val="28"/>
          <w:szCs w:val="24"/>
        </w:rPr>
      </w:pPr>
      <w:r w:rsidRPr="006B2B17">
        <w:rPr>
          <w:rFonts w:ascii="Arial" w:hAnsi="Arial" w:cs="Arial"/>
          <w:sz w:val="22"/>
        </w:rPr>
        <w:t xml:space="preserve">9. Liczba godzin dydaktycznych </w:t>
      </w:r>
      <w:r w:rsidR="00DE3687" w:rsidRPr="006B2B17">
        <w:rPr>
          <w:rFonts w:ascii="Arial" w:hAnsi="Arial" w:cs="Arial"/>
          <w:sz w:val="22"/>
        </w:rPr>
        <w:t xml:space="preserve"> ogółem:</w:t>
      </w:r>
      <w:r w:rsidR="007F3EC6" w:rsidRPr="006B2B17">
        <w:rPr>
          <w:rFonts w:ascii="Arial" w:hAnsi="Arial" w:cs="Arial"/>
          <w:sz w:val="22"/>
        </w:rPr>
        <w:t xml:space="preserve"> </w:t>
      </w:r>
      <w:r w:rsidR="00DE3687" w:rsidRPr="006B2B17">
        <w:rPr>
          <w:rFonts w:ascii="Arial" w:hAnsi="Arial" w:cs="Arial"/>
          <w:sz w:val="22"/>
        </w:rPr>
        <w:t xml:space="preserve"> </w:t>
      </w:r>
      <w:r w:rsidR="007F3EC6" w:rsidRPr="006B2B17">
        <w:rPr>
          <w:rFonts w:ascii="Arial" w:hAnsi="Arial" w:cs="Arial"/>
          <w:sz w:val="18"/>
          <w:szCs w:val="18"/>
        </w:rPr>
        <w:t>…………………</w:t>
      </w:r>
      <w:r w:rsidRPr="006B2B17">
        <w:rPr>
          <w:rFonts w:ascii="Arial" w:hAnsi="Arial" w:cs="Arial"/>
          <w:sz w:val="18"/>
          <w:szCs w:val="18"/>
        </w:rPr>
        <w:t>…………………………………………………………..</w:t>
      </w:r>
      <w:r w:rsidR="00DE3687" w:rsidRPr="006B2B17">
        <w:rPr>
          <w:rFonts w:ascii="Arial" w:hAnsi="Arial" w:cs="Arial"/>
          <w:sz w:val="18"/>
          <w:szCs w:val="18"/>
        </w:rPr>
        <w:t>……</w:t>
      </w:r>
      <w:r w:rsidR="00DE6634" w:rsidRPr="006B2B17">
        <w:rPr>
          <w:rFonts w:ascii="Arial" w:hAnsi="Arial" w:cs="Arial"/>
          <w:sz w:val="18"/>
          <w:szCs w:val="18"/>
        </w:rPr>
        <w:t>…….</w:t>
      </w:r>
      <w:r w:rsidR="00DE3687" w:rsidRPr="006B2B17">
        <w:rPr>
          <w:rFonts w:ascii="Arial" w:hAnsi="Arial" w:cs="Arial"/>
          <w:sz w:val="18"/>
          <w:szCs w:val="18"/>
        </w:rPr>
        <w:t>…</w:t>
      </w:r>
      <w:r w:rsidR="007F3EC6" w:rsidRPr="006B2B17">
        <w:rPr>
          <w:rFonts w:ascii="Arial" w:hAnsi="Arial" w:cs="Arial"/>
          <w:sz w:val="18"/>
          <w:szCs w:val="18"/>
        </w:rPr>
        <w:t>……………………………….</w:t>
      </w:r>
      <w:r w:rsidR="00DE3687" w:rsidRPr="006B2B17">
        <w:rPr>
          <w:rFonts w:ascii="Arial" w:hAnsi="Arial" w:cs="Arial"/>
          <w:sz w:val="18"/>
          <w:szCs w:val="18"/>
        </w:rPr>
        <w:t xml:space="preserve">, </w:t>
      </w:r>
    </w:p>
    <w:p w14:paraId="7BC09F69" w14:textId="7AB0475D" w:rsidR="00DE3687" w:rsidRPr="006B2B17" w:rsidRDefault="00DE3687" w:rsidP="00FA2144">
      <w:pPr>
        <w:spacing w:line="360" w:lineRule="auto"/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22"/>
          <w:szCs w:val="22"/>
        </w:rPr>
        <w:t>10. Termin szkolenia od</w:t>
      </w:r>
      <w:r w:rsidRPr="006B2B17">
        <w:rPr>
          <w:rFonts w:ascii="Arial" w:hAnsi="Arial" w:cs="Arial"/>
          <w:sz w:val="18"/>
          <w:szCs w:val="18"/>
        </w:rPr>
        <w:t xml:space="preserve"> …………………………………………….</w:t>
      </w:r>
      <w:r w:rsidRPr="006B2B17">
        <w:rPr>
          <w:rFonts w:ascii="Arial" w:hAnsi="Arial" w:cs="Arial"/>
          <w:sz w:val="22"/>
          <w:szCs w:val="22"/>
        </w:rPr>
        <w:t>do</w:t>
      </w:r>
      <w:r w:rsidRPr="006B2B17">
        <w:rPr>
          <w:rFonts w:ascii="Arial" w:hAnsi="Arial" w:cs="Arial"/>
          <w:sz w:val="18"/>
          <w:szCs w:val="18"/>
        </w:rPr>
        <w:t>…………………………</w:t>
      </w:r>
      <w:r w:rsidR="006B2B17">
        <w:rPr>
          <w:rFonts w:ascii="Arial" w:hAnsi="Arial" w:cs="Arial"/>
          <w:sz w:val="18"/>
          <w:szCs w:val="18"/>
        </w:rPr>
        <w:t>…………..</w:t>
      </w:r>
    </w:p>
    <w:p w14:paraId="27B0736F" w14:textId="77777777" w:rsidR="00FA2144" w:rsidRPr="006B2B17" w:rsidRDefault="00DE3687" w:rsidP="00795411">
      <w:pPr>
        <w:spacing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22"/>
          <w:szCs w:val="22"/>
        </w:rPr>
        <w:t>11. Całkowity koszt szkolenia</w:t>
      </w:r>
      <w:r w:rsidR="00C43D49" w:rsidRPr="006B2B17">
        <w:rPr>
          <w:rFonts w:ascii="Arial" w:hAnsi="Arial" w:cs="Arial"/>
          <w:sz w:val="22"/>
          <w:szCs w:val="22"/>
        </w:rPr>
        <w:t xml:space="preserve"> 1 osoby</w:t>
      </w:r>
      <w:r w:rsidR="00DE6634" w:rsidRPr="006B2B17">
        <w:rPr>
          <w:rStyle w:val="Odwoanieprzypisudolnego"/>
          <w:rFonts w:ascii="Arial" w:hAnsi="Arial" w:cs="Arial"/>
          <w:sz w:val="28"/>
          <w:szCs w:val="28"/>
        </w:rPr>
        <w:footnoteReference w:id="1"/>
      </w:r>
      <w:r w:rsidR="00FA2144" w:rsidRPr="006B2B17">
        <w:rPr>
          <w:rFonts w:ascii="Arial" w:hAnsi="Arial" w:cs="Arial"/>
          <w:sz w:val="18"/>
          <w:szCs w:val="18"/>
        </w:rPr>
        <w:t xml:space="preserve"> ( </w:t>
      </w:r>
      <w:r w:rsidR="00FA2144" w:rsidRPr="006B2B17">
        <w:rPr>
          <w:rFonts w:ascii="Arial" w:hAnsi="Arial" w:cs="Arial"/>
          <w:sz w:val="20"/>
          <w:szCs w:val="20"/>
        </w:rPr>
        <w:t>w koszcie  szkolenia nie ujmować kosztów  związanych z zakwaterowaniem, wyżywieniem oraz dojazdem)</w:t>
      </w:r>
      <w:r w:rsidR="00FA2144" w:rsidRPr="006B2B17">
        <w:rPr>
          <w:rFonts w:ascii="Arial" w:hAnsi="Arial" w:cs="Arial"/>
          <w:sz w:val="18"/>
          <w:szCs w:val="22"/>
        </w:rPr>
        <w:t>:</w:t>
      </w:r>
      <w:r w:rsidRPr="006B2B17">
        <w:rPr>
          <w:rFonts w:ascii="Arial" w:hAnsi="Arial" w:cs="Arial"/>
          <w:sz w:val="18"/>
          <w:szCs w:val="18"/>
        </w:rPr>
        <w:t>……………………</w:t>
      </w:r>
      <w:r w:rsidR="00C43D49" w:rsidRPr="006B2B17">
        <w:rPr>
          <w:rFonts w:ascii="Arial" w:hAnsi="Arial" w:cs="Arial"/>
          <w:sz w:val="18"/>
          <w:szCs w:val="18"/>
        </w:rPr>
        <w:t>………</w:t>
      </w:r>
      <w:r w:rsidR="00DE6634" w:rsidRPr="006B2B17">
        <w:rPr>
          <w:rFonts w:ascii="Arial" w:hAnsi="Arial" w:cs="Arial"/>
          <w:sz w:val="18"/>
          <w:szCs w:val="18"/>
        </w:rPr>
        <w:t>…</w:t>
      </w:r>
      <w:r w:rsidR="00795411" w:rsidRPr="006B2B17">
        <w:rPr>
          <w:rFonts w:ascii="Arial" w:hAnsi="Arial" w:cs="Arial"/>
          <w:sz w:val="18"/>
          <w:szCs w:val="18"/>
        </w:rPr>
        <w:t>………</w:t>
      </w:r>
      <w:r w:rsidR="00C43D49" w:rsidRPr="006B2B17">
        <w:rPr>
          <w:rFonts w:ascii="Arial" w:hAnsi="Arial" w:cs="Arial"/>
          <w:sz w:val="18"/>
          <w:szCs w:val="18"/>
        </w:rPr>
        <w:t>……</w:t>
      </w:r>
      <w:r w:rsidRPr="006B2B17">
        <w:rPr>
          <w:rFonts w:ascii="Arial" w:hAnsi="Arial" w:cs="Arial"/>
          <w:sz w:val="18"/>
          <w:szCs w:val="18"/>
        </w:rPr>
        <w:t>….</w:t>
      </w:r>
      <w:r w:rsidRPr="006B2B17">
        <w:rPr>
          <w:rFonts w:ascii="Arial" w:hAnsi="Arial" w:cs="Arial"/>
          <w:sz w:val="22"/>
          <w:szCs w:val="22"/>
        </w:rPr>
        <w:t>słownie złotych</w:t>
      </w:r>
      <w:r w:rsidRPr="005624D1">
        <w:rPr>
          <w:rFonts w:ascii="Arial" w:hAnsi="Arial" w:cs="Arial"/>
          <w:sz w:val="22"/>
          <w:szCs w:val="22"/>
        </w:rPr>
        <w:t>:</w:t>
      </w:r>
      <w:r w:rsidRPr="006B2B17">
        <w:rPr>
          <w:rFonts w:ascii="Arial" w:hAnsi="Arial" w:cs="Arial"/>
          <w:sz w:val="18"/>
          <w:szCs w:val="18"/>
        </w:rPr>
        <w:t>……………………………….……………</w:t>
      </w:r>
      <w:r w:rsidR="00795411" w:rsidRPr="006B2B17">
        <w:rPr>
          <w:rFonts w:ascii="Arial" w:hAnsi="Arial" w:cs="Arial"/>
          <w:sz w:val="18"/>
          <w:szCs w:val="18"/>
        </w:rPr>
        <w:t>……………</w:t>
      </w:r>
      <w:r w:rsidRPr="006B2B17">
        <w:rPr>
          <w:rFonts w:ascii="Arial" w:hAnsi="Arial" w:cs="Arial"/>
          <w:sz w:val="18"/>
          <w:szCs w:val="18"/>
        </w:rPr>
        <w:t>…………..……</w:t>
      </w:r>
      <w:r w:rsidR="007F3EC6" w:rsidRPr="006B2B17">
        <w:rPr>
          <w:rFonts w:ascii="Arial" w:hAnsi="Arial" w:cs="Arial"/>
          <w:sz w:val="18"/>
          <w:szCs w:val="18"/>
        </w:rPr>
        <w:t>…………………</w:t>
      </w:r>
      <w:r w:rsidRPr="006B2B17">
        <w:rPr>
          <w:rFonts w:ascii="Arial" w:hAnsi="Arial" w:cs="Arial"/>
          <w:sz w:val="18"/>
          <w:szCs w:val="18"/>
        </w:rPr>
        <w:t>.…                                                    …………………………………………………………………………………………………………………………………………………………………………………………</w:t>
      </w:r>
    </w:p>
    <w:p w14:paraId="37493F91" w14:textId="1B79DDCA" w:rsidR="00DE3687" w:rsidRPr="006B2B17" w:rsidRDefault="00DE3687" w:rsidP="00DE3687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22"/>
          <w:szCs w:val="22"/>
        </w:rPr>
        <w:t>12. Koszt szkolenia 1</w:t>
      </w:r>
      <w:r w:rsidR="00DE6634" w:rsidRPr="006B2B17">
        <w:rPr>
          <w:rFonts w:ascii="Arial" w:hAnsi="Arial" w:cs="Arial"/>
          <w:sz w:val="22"/>
          <w:szCs w:val="22"/>
        </w:rPr>
        <w:t xml:space="preserve"> </w:t>
      </w:r>
      <w:r w:rsidR="000D2DA9" w:rsidRPr="006B2B17">
        <w:rPr>
          <w:rFonts w:ascii="Arial" w:hAnsi="Arial" w:cs="Arial"/>
          <w:sz w:val="22"/>
          <w:szCs w:val="22"/>
        </w:rPr>
        <w:t>osobogodziny</w:t>
      </w:r>
      <w:r w:rsidRPr="006B2B17">
        <w:rPr>
          <w:rFonts w:ascii="Arial" w:hAnsi="Arial" w:cs="Arial"/>
          <w:sz w:val="22"/>
          <w:szCs w:val="22"/>
        </w:rPr>
        <w:t xml:space="preserve">: </w:t>
      </w:r>
      <w:r w:rsidR="00C43D49" w:rsidRPr="006B2B17">
        <w:rPr>
          <w:rFonts w:ascii="Arial" w:hAnsi="Arial" w:cs="Arial"/>
          <w:sz w:val="18"/>
          <w:szCs w:val="18"/>
        </w:rPr>
        <w:t>……………………</w:t>
      </w:r>
      <w:r w:rsidR="000D2DA9" w:rsidRPr="006B2B17">
        <w:rPr>
          <w:rFonts w:ascii="Arial" w:hAnsi="Arial" w:cs="Arial"/>
          <w:sz w:val="18"/>
          <w:szCs w:val="18"/>
        </w:rPr>
        <w:t>……………</w:t>
      </w:r>
      <w:r w:rsidR="00DE6634" w:rsidRPr="006B2B17">
        <w:rPr>
          <w:rFonts w:ascii="Arial" w:hAnsi="Arial" w:cs="Arial"/>
          <w:sz w:val="18"/>
          <w:szCs w:val="18"/>
        </w:rPr>
        <w:t>.</w:t>
      </w:r>
      <w:r w:rsidR="000D2DA9" w:rsidRPr="006B2B17">
        <w:rPr>
          <w:rFonts w:ascii="Arial" w:hAnsi="Arial" w:cs="Arial"/>
          <w:sz w:val="18"/>
          <w:szCs w:val="18"/>
        </w:rPr>
        <w:t>.</w:t>
      </w:r>
      <w:r w:rsidR="00C43D49" w:rsidRPr="006B2B17">
        <w:rPr>
          <w:rFonts w:ascii="Arial" w:hAnsi="Arial" w:cs="Arial"/>
          <w:sz w:val="18"/>
          <w:szCs w:val="18"/>
        </w:rPr>
        <w:t>…</w:t>
      </w:r>
      <w:r w:rsidR="00DE6634" w:rsidRPr="006B2B17">
        <w:rPr>
          <w:rFonts w:ascii="Arial" w:hAnsi="Arial" w:cs="Arial"/>
          <w:sz w:val="18"/>
          <w:szCs w:val="18"/>
        </w:rPr>
        <w:t>…..</w:t>
      </w:r>
      <w:r w:rsidRPr="006B2B17">
        <w:rPr>
          <w:rFonts w:ascii="Arial" w:hAnsi="Arial" w:cs="Arial"/>
          <w:sz w:val="18"/>
          <w:szCs w:val="18"/>
        </w:rPr>
        <w:t>….</w:t>
      </w:r>
      <w:r w:rsidR="005624D1">
        <w:rPr>
          <w:rFonts w:ascii="Arial" w:hAnsi="Arial" w:cs="Arial"/>
          <w:sz w:val="18"/>
          <w:szCs w:val="18"/>
        </w:rPr>
        <w:t xml:space="preserve"> </w:t>
      </w:r>
      <w:r w:rsidR="007F3EC6" w:rsidRPr="006B2B17">
        <w:rPr>
          <w:rFonts w:ascii="Arial" w:hAnsi="Arial" w:cs="Arial"/>
          <w:sz w:val="22"/>
          <w:szCs w:val="22"/>
        </w:rPr>
        <w:t xml:space="preserve">słownie </w:t>
      </w:r>
      <w:r w:rsidRPr="006B2B17">
        <w:rPr>
          <w:rFonts w:ascii="Arial" w:hAnsi="Arial" w:cs="Arial"/>
          <w:sz w:val="22"/>
          <w:szCs w:val="22"/>
        </w:rPr>
        <w:t>złotych</w:t>
      </w:r>
      <w:r w:rsidRPr="005624D1">
        <w:rPr>
          <w:rFonts w:ascii="Arial" w:hAnsi="Arial" w:cs="Arial"/>
          <w:sz w:val="22"/>
          <w:szCs w:val="22"/>
        </w:rPr>
        <w:t>:</w:t>
      </w:r>
      <w:r w:rsidR="005624D1">
        <w:rPr>
          <w:rFonts w:ascii="Arial" w:hAnsi="Arial" w:cs="Arial"/>
          <w:sz w:val="22"/>
          <w:szCs w:val="22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</w:t>
      </w:r>
      <w:r w:rsidR="007F3EC6" w:rsidRPr="006B2B17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10187A24" w14:textId="7C16A99A" w:rsidR="00DE3687" w:rsidRPr="006B2B17" w:rsidRDefault="00DE3687" w:rsidP="00DE3687">
      <w:pPr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22"/>
          <w:szCs w:val="22"/>
        </w:rPr>
        <w:t>13. Płatne jednorazowo  ………………………… Termin płatności</w:t>
      </w:r>
      <w:r w:rsidRPr="006B2B17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Pr="006B2B17">
        <w:rPr>
          <w:rFonts w:ascii="Arial" w:hAnsi="Arial" w:cs="Arial"/>
          <w:sz w:val="18"/>
          <w:szCs w:val="18"/>
        </w:rPr>
        <w:t>…………</w:t>
      </w:r>
      <w:r w:rsidR="007F3EC6" w:rsidRPr="006B2B17">
        <w:rPr>
          <w:rFonts w:ascii="Arial" w:hAnsi="Arial" w:cs="Arial"/>
          <w:sz w:val="18"/>
          <w:szCs w:val="18"/>
        </w:rPr>
        <w:t>………..</w:t>
      </w:r>
      <w:r w:rsidRPr="006B2B17">
        <w:rPr>
          <w:rFonts w:ascii="Arial" w:hAnsi="Arial" w:cs="Arial"/>
          <w:sz w:val="18"/>
          <w:szCs w:val="18"/>
        </w:rPr>
        <w:t>…….……………..*</w:t>
      </w:r>
    </w:p>
    <w:p w14:paraId="1612701A" w14:textId="77777777" w:rsidR="00DE3687" w:rsidRPr="006B2B17" w:rsidRDefault="00DE3687" w:rsidP="00DE3687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18"/>
          <w:szCs w:val="18"/>
        </w:rPr>
        <w:t xml:space="preserve">                                                                  (kwota)</w:t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  <w:t xml:space="preserve">                (dzień/miesiąc/rok)</w:t>
      </w:r>
    </w:p>
    <w:p w14:paraId="36FCA8DF" w14:textId="77777777" w:rsidR="00B9793A" w:rsidRDefault="00DE3687" w:rsidP="00DE3687">
      <w:pPr>
        <w:spacing w:after="60" w:line="360" w:lineRule="auto"/>
        <w:rPr>
          <w:rFonts w:ascii="Arial" w:hAnsi="Arial" w:cs="Arial"/>
          <w:sz w:val="22"/>
          <w:szCs w:val="22"/>
        </w:rPr>
      </w:pPr>
      <w:r w:rsidRPr="006B2B17">
        <w:rPr>
          <w:rFonts w:ascii="Arial" w:hAnsi="Arial" w:cs="Arial"/>
          <w:sz w:val="22"/>
          <w:szCs w:val="22"/>
        </w:rPr>
        <w:t xml:space="preserve">    </w:t>
      </w:r>
    </w:p>
    <w:p w14:paraId="62573D14" w14:textId="77777777" w:rsidR="00B9793A" w:rsidRDefault="00B9793A" w:rsidP="00DE3687">
      <w:pPr>
        <w:spacing w:after="60" w:line="360" w:lineRule="auto"/>
        <w:rPr>
          <w:rFonts w:ascii="Arial" w:hAnsi="Arial" w:cs="Arial"/>
          <w:sz w:val="22"/>
          <w:szCs w:val="22"/>
        </w:rPr>
      </w:pPr>
    </w:p>
    <w:p w14:paraId="5C6351B0" w14:textId="15E737E0" w:rsidR="00DE3687" w:rsidRPr="006B2B17" w:rsidRDefault="00DE3687" w:rsidP="00DE3687">
      <w:pPr>
        <w:spacing w:after="60" w:line="360" w:lineRule="auto"/>
        <w:rPr>
          <w:rFonts w:ascii="Arial" w:hAnsi="Arial" w:cs="Arial"/>
          <w:sz w:val="22"/>
          <w:szCs w:val="22"/>
        </w:rPr>
      </w:pPr>
      <w:r w:rsidRPr="006B2B17">
        <w:rPr>
          <w:rFonts w:ascii="Arial" w:hAnsi="Arial" w:cs="Arial"/>
          <w:sz w:val="22"/>
          <w:szCs w:val="22"/>
        </w:rPr>
        <w:t xml:space="preserve">  Płatne w ratach:</w:t>
      </w:r>
    </w:p>
    <w:p w14:paraId="22E56590" w14:textId="77777777" w:rsidR="00B9793A" w:rsidRDefault="00DE3687" w:rsidP="00DE3687">
      <w:pPr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28"/>
          <w:szCs w:val="28"/>
        </w:rPr>
        <w:t xml:space="preserve">I rata </w:t>
      </w:r>
      <w:r w:rsidRPr="006B2B17">
        <w:rPr>
          <w:rFonts w:ascii="Arial" w:hAnsi="Arial" w:cs="Arial"/>
          <w:sz w:val="18"/>
          <w:szCs w:val="18"/>
        </w:rPr>
        <w:t>………………………………….</w:t>
      </w:r>
      <w:r w:rsidR="00B9793A" w:rsidRPr="006B2B17">
        <w:rPr>
          <w:rFonts w:ascii="Arial" w:hAnsi="Arial" w:cs="Arial"/>
          <w:sz w:val="18"/>
          <w:szCs w:val="18"/>
        </w:rPr>
        <w:t xml:space="preserve">             </w:t>
      </w:r>
    </w:p>
    <w:p w14:paraId="7D87FADD" w14:textId="13B99011" w:rsidR="00B9793A" w:rsidRDefault="00B9793A" w:rsidP="00DE3687">
      <w:pPr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18"/>
          <w:szCs w:val="18"/>
        </w:rPr>
        <w:t xml:space="preserve">                     (kwota)</w:t>
      </w:r>
      <w:r w:rsidR="00DE3687" w:rsidRPr="006B2B17">
        <w:rPr>
          <w:rFonts w:ascii="Arial" w:hAnsi="Arial" w:cs="Arial"/>
          <w:sz w:val="18"/>
          <w:szCs w:val="18"/>
        </w:rPr>
        <w:t xml:space="preserve"> </w:t>
      </w:r>
      <w:r w:rsidR="00DE3687" w:rsidRPr="006B2B17">
        <w:rPr>
          <w:rFonts w:ascii="Arial" w:hAnsi="Arial" w:cs="Arial"/>
          <w:sz w:val="28"/>
          <w:szCs w:val="28"/>
        </w:rPr>
        <w:t xml:space="preserve">   </w:t>
      </w:r>
    </w:p>
    <w:p w14:paraId="50D88C0E" w14:textId="77777777" w:rsidR="00B9793A" w:rsidRDefault="00B9793A" w:rsidP="00DE3687">
      <w:pPr>
        <w:rPr>
          <w:rFonts w:ascii="Arial" w:hAnsi="Arial" w:cs="Arial"/>
          <w:sz w:val="28"/>
          <w:szCs w:val="28"/>
        </w:rPr>
      </w:pPr>
    </w:p>
    <w:p w14:paraId="6941A846" w14:textId="6F5DD381" w:rsidR="00DE3687" w:rsidRPr="006B2B17" w:rsidRDefault="00DE3687" w:rsidP="00DE3687">
      <w:pPr>
        <w:rPr>
          <w:rFonts w:ascii="Arial" w:eastAsia="Arial Unicode MS" w:hAnsi="Arial" w:cs="Arial"/>
          <w:sz w:val="28"/>
          <w:szCs w:val="28"/>
        </w:rPr>
      </w:pPr>
      <w:r w:rsidRPr="006B2B17">
        <w:rPr>
          <w:rFonts w:ascii="Arial" w:hAnsi="Arial" w:cs="Arial"/>
          <w:sz w:val="22"/>
          <w:szCs w:val="22"/>
        </w:rPr>
        <w:t>Termin płatności</w:t>
      </w:r>
      <w:r w:rsidRPr="006B2B17">
        <w:rPr>
          <w:rFonts w:ascii="Arial" w:hAnsi="Arial" w:cs="Arial"/>
          <w:sz w:val="28"/>
          <w:szCs w:val="28"/>
        </w:rPr>
        <w:t xml:space="preserve"> </w:t>
      </w:r>
      <w:r w:rsidRPr="006B2B17">
        <w:rPr>
          <w:rFonts w:ascii="Arial" w:hAnsi="Arial" w:cs="Arial"/>
          <w:sz w:val="18"/>
          <w:szCs w:val="18"/>
        </w:rPr>
        <w:t>…………………………………………………….………………</w:t>
      </w:r>
      <w:r w:rsidR="00DE6634" w:rsidRPr="006B2B17">
        <w:rPr>
          <w:rFonts w:ascii="Arial" w:hAnsi="Arial" w:cs="Arial"/>
          <w:sz w:val="18"/>
          <w:szCs w:val="18"/>
        </w:rPr>
        <w:t>……………………</w:t>
      </w:r>
      <w:r w:rsidRPr="006B2B17">
        <w:rPr>
          <w:rFonts w:ascii="Arial" w:hAnsi="Arial" w:cs="Arial"/>
          <w:sz w:val="18"/>
          <w:szCs w:val="18"/>
        </w:rPr>
        <w:t>……...*</w:t>
      </w:r>
    </w:p>
    <w:p w14:paraId="16E16F62" w14:textId="3164EF1B" w:rsidR="00DE3687" w:rsidRPr="006B2B17" w:rsidRDefault="00DE3687" w:rsidP="00DE3687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  <w:t>(dzień/miesiąc/rok)</w:t>
      </w:r>
    </w:p>
    <w:p w14:paraId="0E0E3CCC" w14:textId="77777777" w:rsidR="00B9793A" w:rsidRDefault="00DE3687" w:rsidP="00DE3687">
      <w:pPr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28"/>
          <w:szCs w:val="28"/>
        </w:rPr>
        <w:t xml:space="preserve">II rata </w:t>
      </w:r>
      <w:r w:rsidRPr="006B2B17">
        <w:rPr>
          <w:rFonts w:ascii="Arial" w:hAnsi="Arial" w:cs="Arial"/>
          <w:sz w:val="18"/>
          <w:szCs w:val="18"/>
        </w:rPr>
        <w:t xml:space="preserve">………………………………… </w:t>
      </w:r>
      <w:r w:rsidRPr="006B2B17">
        <w:rPr>
          <w:rFonts w:ascii="Arial" w:hAnsi="Arial" w:cs="Arial"/>
          <w:sz w:val="28"/>
          <w:szCs w:val="28"/>
        </w:rPr>
        <w:t xml:space="preserve"> </w:t>
      </w:r>
    </w:p>
    <w:p w14:paraId="2BD0184B" w14:textId="1EB482E5" w:rsidR="00B9793A" w:rsidRDefault="00DE3687" w:rsidP="00DE3687">
      <w:pPr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28"/>
          <w:szCs w:val="28"/>
        </w:rPr>
        <w:t xml:space="preserve"> </w:t>
      </w:r>
      <w:r w:rsidR="00B9793A" w:rsidRPr="006B2B17">
        <w:rPr>
          <w:rFonts w:ascii="Arial" w:hAnsi="Arial" w:cs="Arial"/>
          <w:sz w:val="18"/>
          <w:szCs w:val="18"/>
        </w:rPr>
        <w:t xml:space="preserve">                                 (kwota)</w:t>
      </w:r>
      <w:r w:rsidRPr="006B2B17">
        <w:rPr>
          <w:rFonts w:ascii="Arial" w:hAnsi="Arial" w:cs="Arial"/>
          <w:sz w:val="28"/>
          <w:szCs w:val="28"/>
        </w:rPr>
        <w:t xml:space="preserve"> </w:t>
      </w:r>
    </w:p>
    <w:p w14:paraId="617AAFEE" w14:textId="557605FA" w:rsidR="00DE3687" w:rsidRPr="006B2B17" w:rsidRDefault="00DE3687" w:rsidP="00DE3687">
      <w:pPr>
        <w:rPr>
          <w:rFonts w:ascii="Arial" w:hAnsi="Arial" w:cs="Arial"/>
          <w:sz w:val="28"/>
          <w:szCs w:val="28"/>
        </w:rPr>
      </w:pPr>
      <w:r w:rsidRPr="006B2B17">
        <w:rPr>
          <w:rFonts w:ascii="Arial" w:hAnsi="Arial" w:cs="Arial"/>
          <w:sz w:val="22"/>
          <w:szCs w:val="22"/>
        </w:rPr>
        <w:t xml:space="preserve">Termin płatności </w:t>
      </w:r>
      <w:r w:rsidRPr="006B2B17">
        <w:rPr>
          <w:rFonts w:ascii="Arial" w:hAnsi="Arial" w:cs="Arial"/>
          <w:sz w:val="18"/>
          <w:szCs w:val="18"/>
        </w:rPr>
        <w:t>…………………………………...................................................</w:t>
      </w:r>
      <w:r w:rsidR="007F3EC6" w:rsidRPr="006B2B17">
        <w:rPr>
          <w:rFonts w:ascii="Arial" w:hAnsi="Arial" w:cs="Arial"/>
          <w:sz w:val="18"/>
          <w:szCs w:val="18"/>
        </w:rPr>
        <w:t>......................</w:t>
      </w:r>
      <w:r w:rsidRPr="006B2B17">
        <w:rPr>
          <w:rFonts w:ascii="Arial" w:hAnsi="Arial" w:cs="Arial"/>
          <w:sz w:val="18"/>
          <w:szCs w:val="18"/>
        </w:rPr>
        <w:t>.............*</w:t>
      </w:r>
    </w:p>
    <w:p w14:paraId="3ABC398B" w14:textId="639CCDEE" w:rsidR="00DE3687" w:rsidRPr="006B2B17" w:rsidRDefault="00DE3687" w:rsidP="00DE3687">
      <w:pPr>
        <w:spacing w:after="60" w:line="360" w:lineRule="auto"/>
        <w:rPr>
          <w:rFonts w:ascii="Arial" w:hAnsi="Arial" w:cs="Arial"/>
          <w:sz w:val="18"/>
          <w:szCs w:val="18"/>
        </w:rPr>
      </w:pP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</w:r>
      <w:r w:rsidRPr="006B2B17">
        <w:rPr>
          <w:rFonts w:ascii="Arial" w:hAnsi="Arial" w:cs="Arial"/>
          <w:sz w:val="18"/>
          <w:szCs w:val="18"/>
        </w:rPr>
        <w:tab/>
        <w:t>(dzień/miesiąc/rok)</w:t>
      </w:r>
    </w:p>
    <w:p w14:paraId="61F85B8A" w14:textId="77777777" w:rsidR="00DE3687" w:rsidRPr="006B2B17" w:rsidRDefault="00DE3687" w:rsidP="00DE3687">
      <w:pPr>
        <w:jc w:val="both"/>
        <w:rPr>
          <w:rFonts w:ascii="Arial" w:hAnsi="Arial" w:cs="Arial"/>
          <w:sz w:val="22"/>
          <w:szCs w:val="22"/>
        </w:rPr>
      </w:pPr>
    </w:p>
    <w:p w14:paraId="0FDCB95E" w14:textId="77777777" w:rsidR="007F3EC6" w:rsidRPr="006B2B17" w:rsidRDefault="007F3EC6" w:rsidP="00DE3687">
      <w:pPr>
        <w:jc w:val="both"/>
        <w:rPr>
          <w:rFonts w:ascii="Arial" w:hAnsi="Arial" w:cs="Arial"/>
          <w:sz w:val="22"/>
          <w:szCs w:val="22"/>
        </w:rPr>
      </w:pPr>
    </w:p>
    <w:p w14:paraId="21C004C5" w14:textId="77777777" w:rsidR="00DE3687" w:rsidRPr="006B2B17" w:rsidRDefault="00DE3687" w:rsidP="00DE3687">
      <w:pPr>
        <w:jc w:val="both"/>
        <w:rPr>
          <w:rFonts w:ascii="Arial" w:hAnsi="Arial" w:cs="Arial"/>
          <w:sz w:val="16"/>
          <w:szCs w:val="16"/>
        </w:rPr>
      </w:pPr>
    </w:p>
    <w:p w14:paraId="5E83C731" w14:textId="540E7132" w:rsidR="00DE3687" w:rsidRPr="006B2B17" w:rsidRDefault="00DE3687" w:rsidP="005624D1">
      <w:pPr>
        <w:rPr>
          <w:rFonts w:ascii="Arial" w:hAnsi="Arial" w:cs="Arial"/>
          <w:sz w:val="16"/>
          <w:szCs w:val="16"/>
        </w:rPr>
      </w:pPr>
      <w:r w:rsidRPr="006B2B17">
        <w:rPr>
          <w:rFonts w:ascii="Arial" w:hAnsi="Arial" w:cs="Arial"/>
          <w:sz w:val="16"/>
          <w:szCs w:val="16"/>
        </w:rPr>
        <w:t>..........................................................</w:t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Pr="006B2B17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</w:r>
      <w:r w:rsidR="005624D1">
        <w:rPr>
          <w:rFonts w:ascii="Arial" w:hAnsi="Arial" w:cs="Arial"/>
          <w:sz w:val="16"/>
          <w:szCs w:val="16"/>
        </w:rPr>
        <w:tab/>
        <w:t xml:space="preserve">           </w:t>
      </w:r>
      <w:r w:rsidRPr="006B2B17">
        <w:rPr>
          <w:rFonts w:ascii="Arial" w:hAnsi="Arial" w:cs="Arial"/>
          <w:sz w:val="16"/>
          <w:szCs w:val="16"/>
        </w:rPr>
        <w:t>……........………….........................</w:t>
      </w:r>
    </w:p>
    <w:p w14:paraId="4CB5B573" w14:textId="22CD50D8" w:rsidR="005624D1" w:rsidRPr="003554DF" w:rsidRDefault="00DE3687" w:rsidP="00DE3687">
      <w:pPr>
        <w:rPr>
          <w:rFonts w:ascii="Arial" w:hAnsi="Arial" w:cs="Arial"/>
          <w:iCs/>
          <w:sz w:val="20"/>
          <w:szCs w:val="20"/>
        </w:rPr>
      </w:pPr>
      <w:r w:rsidRPr="003554DF">
        <w:rPr>
          <w:rFonts w:ascii="Arial" w:hAnsi="Arial" w:cs="Arial"/>
          <w:iCs/>
          <w:sz w:val="20"/>
          <w:szCs w:val="20"/>
        </w:rPr>
        <w:t>miejscowość i data</w:t>
      </w:r>
      <w:r w:rsidRPr="003554DF">
        <w:rPr>
          <w:rFonts w:ascii="Arial" w:hAnsi="Arial" w:cs="Arial"/>
          <w:iCs/>
          <w:sz w:val="20"/>
          <w:szCs w:val="20"/>
        </w:rPr>
        <w:tab/>
      </w:r>
      <w:r w:rsidRPr="003554DF">
        <w:rPr>
          <w:rFonts w:ascii="Arial" w:hAnsi="Arial" w:cs="Arial"/>
          <w:iCs/>
          <w:sz w:val="20"/>
          <w:szCs w:val="20"/>
        </w:rPr>
        <w:tab/>
      </w:r>
      <w:r w:rsidRPr="003554DF">
        <w:rPr>
          <w:rFonts w:ascii="Arial" w:hAnsi="Arial" w:cs="Arial"/>
          <w:iCs/>
          <w:sz w:val="20"/>
          <w:szCs w:val="20"/>
        </w:rPr>
        <w:tab/>
      </w:r>
      <w:r w:rsidRPr="003554DF">
        <w:rPr>
          <w:rFonts w:ascii="Arial" w:hAnsi="Arial" w:cs="Arial"/>
          <w:iCs/>
          <w:sz w:val="20"/>
          <w:szCs w:val="20"/>
        </w:rPr>
        <w:tab/>
      </w:r>
    </w:p>
    <w:p w14:paraId="007D838A" w14:textId="60096E52" w:rsidR="00DE3687" w:rsidRPr="003554DF" w:rsidRDefault="00DE3687" w:rsidP="005624D1">
      <w:pPr>
        <w:jc w:val="right"/>
        <w:rPr>
          <w:rFonts w:ascii="Arial" w:hAnsi="Arial" w:cs="Arial"/>
          <w:iCs/>
          <w:sz w:val="20"/>
          <w:szCs w:val="20"/>
        </w:rPr>
      </w:pPr>
      <w:r w:rsidRPr="003554DF">
        <w:rPr>
          <w:rFonts w:ascii="Arial" w:hAnsi="Arial" w:cs="Arial"/>
          <w:iCs/>
          <w:sz w:val="20"/>
          <w:szCs w:val="20"/>
        </w:rPr>
        <w:tab/>
        <w:t xml:space="preserve">                                                                    stanowisko i podpis osoby uprawnionej </w:t>
      </w:r>
    </w:p>
    <w:p w14:paraId="6A2BE55A" w14:textId="5E026373" w:rsidR="005721FF" w:rsidRPr="003554DF" w:rsidRDefault="00DE3687" w:rsidP="005624D1">
      <w:pPr>
        <w:spacing w:after="240"/>
        <w:jc w:val="right"/>
        <w:rPr>
          <w:rFonts w:ascii="Arial" w:hAnsi="Arial" w:cs="Arial"/>
          <w:iCs/>
          <w:sz w:val="20"/>
          <w:szCs w:val="20"/>
        </w:rPr>
      </w:pPr>
      <w:r w:rsidRPr="003554DF">
        <w:rPr>
          <w:rFonts w:ascii="Arial" w:hAnsi="Arial" w:cs="Arial"/>
          <w:iCs/>
          <w:sz w:val="20"/>
          <w:szCs w:val="20"/>
        </w:rPr>
        <w:t xml:space="preserve">                                ze </w:t>
      </w:r>
      <w:r w:rsidR="008909EC" w:rsidRPr="003554DF">
        <w:rPr>
          <w:rFonts w:ascii="Arial" w:hAnsi="Arial" w:cs="Arial"/>
          <w:iCs/>
          <w:sz w:val="20"/>
          <w:szCs w:val="20"/>
        </w:rPr>
        <w:t>strony instytucji szkoleniowej</w:t>
      </w:r>
    </w:p>
    <w:p w14:paraId="7AB0C328" w14:textId="39A3435D" w:rsidR="003554DF" w:rsidRDefault="003554DF" w:rsidP="005624D1">
      <w:pPr>
        <w:spacing w:after="240"/>
        <w:jc w:val="right"/>
        <w:rPr>
          <w:rFonts w:ascii="Arial" w:hAnsi="Arial" w:cs="Arial"/>
          <w:i/>
          <w:sz w:val="16"/>
          <w:szCs w:val="16"/>
        </w:rPr>
      </w:pPr>
    </w:p>
    <w:p w14:paraId="475C18E8" w14:textId="77777777" w:rsidR="003554DF" w:rsidRDefault="003554DF" w:rsidP="005624D1">
      <w:pPr>
        <w:spacing w:after="240"/>
        <w:jc w:val="right"/>
        <w:rPr>
          <w:rFonts w:ascii="Arial" w:hAnsi="Arial" w:cs="Arial"/>
          <w:i/>
          <w:sz w:val="16"/>
          <w:szCs w:val="16"/>
        </w:rPr>
      </w:pPr>
    </w:p>
    <w:p w14:paraId="126F970C" w14:textId="77777777" w:rsidR="003554DF" w:rsidRPr="006B2B17" w:rsidRDefault="003554DF" w:rsidP="005624D1">
      <w:pPr>
        <w:spacing w:after="240"/>
        <w:jc w:val="right"/>
        <w:rPr>
          <w:rFonts w:ascii="Arial" w:hAnsi="Arial" w:cs="Arial"/>
          <w:i/>
          <w:sz w:val="16"/>
          <w:szCs w:val="16"/>
        </w:rPr>
      </w:pPr>
    </w:p>
    <w:p w14:paraId="310A8B95" w14:textId="77777777" w:rsidR="00924BD5" w:rsidRPr="006B2B17" w:rsidRDefault="00DE3687" w:rsidP="00FA2144">
      <w:pPr>
        <w:spacing w:after="240"/>
        <w:rPr>
          <w:rFonts w:ascii="Arial" w:hAnsi="Arial" w:cs="Arial"/>
          <w:i/>
          <w:sz w:val="18"/>
          <w:szCs w:val="18"/>
        </w:rPr>
      </w:pPr>
      <w:r w:rsidRPr="006B2B17">
        <w:rPr>
          <w:rFonts w:ascii="Arial" w:hAnsi="Arial" w:cs="Arial"/>
          <w:i/>
          <w:sz w:val="18"/>
          <w:szCs w:val="18"/>
        </w:rPr>
        <w:t>*</w:t>
      </w:r>
      <w:r w:rsidR="001E1A0C" w:rsidRPr="006B2B17">
        <w:rPr>
          <w:rFonts w:ascii="Arial" w:hAnsi="Arial" w:cs="Arial"/>
          <w:i/>
          <w:sz w:val="18"/>
          <w:szCs w:val="18"/>
        </w:rPr>
        <w:t>niepotrzebne skreśl</w:t>
      </w:r>
      <w:r w:rsidR="00B57DC4" w:rsidRPr="006B2B17">
        <w:rPr>
          <w:rFonts w:ascii="Arial" w:hAnsi="Arial" w:cs="Arial"/>
          <w:i/>
          <w:sz w:val="18"/>
          <w:szCs w:val="18"/>
        </w:rPr>
        <w:t>ić</w:t>
      </w:r>
    </w:p>
    <w:sectPr w:rsidR="00924BD5" w:rsidRPr="006B2B17" w:rsidSect="00BF3587">
      <w:headerReference w:type="default" r:id="rId8"/>
      <w:headerReference w:type="first" r:id="rId9"/>
      <w:footnotePr>
        <w:numRestart w:val="eachPage"/>
      </w:footnotePr>
      <w:pgSz w:w="11907" w:h="16840"/>
      <w:pgMar w:top="1021" w:right="1304" w:bottom="1418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4DF3E" w14:textId="77777777" w:rsidR="0077098D" w:rsidRDefault="0077098D">
      <w:r>
        <w:separator/>
      </w:r>
    </w:p>
  </w:endnote>
  <w:endnote w:type="continuationSeparator" w:id="0">
    <w:p w14:paraId="39D5E420" w14:textId="77777777" w:rsidR="0077098D" w:rsidRDefault="0077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9A8EB" w14:textId="77777777" w:rsidR="0077098D" w:rsidRDefault="0077098D">
      <w:r>
        <w:separator/>
      </w:r>
    </w:p>
  </w:footnote>
  <w:footnote w:type="continuationSeparator" w:id="0">
    <w:p w14:paraId="415E1D7F" w14:textId="77777777" w:rsidR="0077098D" w:rsidRDefault="0077098D">
      <w:r>
        <w:continuationSeparator/>
      </w:r>
    </w:p>
  </w:footnote>
  <w:footnote w:id="1">
    <w:p w14:paraId="58C19A16" w14:textId="77777777" w:rsidR="00F3667C" w:rsidRPr="007A6481" w:rsidRDefault="00F3667C" w:rsidP="00DE6634">
      <w:pPr>
        <w:pStyle w:val="Tekstprzypisudolnego"/>
        <w:rPr>
          <w:rFonts w:ascii="Arial" w:hAnsi="Arial" w:cs="Arial"/>
        </w:rPr>
      </w:pPr>
      <w:r w:rsidRPr="007A6481">
        <w:rPr>
          <w:rStyle w:val="Odwoanieprzypisudolnego"/>
          <w:rFonts w:ascii="Arial" w:hAnsi="Arial" w:cs="Arial"/>
        </w:rPr>
        <w:footnoteRef/>
      </w:r>
      <w:r w:rsidRPr="007A6481">
        <w:rPr>
          <w:rFonts w:ascii="Arial" w:hAnsi="Arial" w:cs="Arial"/>
        </w:rPr>
        <w:t xml:space="preserve"> Zgodnie z przepisem §3 ust. 1 pkt 14 rozporządzenia Ministra Finansów z dnia 20 grudnia 2013 roku </w:t>
      </w:r>
      <w:r w:rsidRPr="007A6481">
        <w:rPr>
          <w:rFonts w:ascii="Arial" w:hAnsi="Arial" w:cs="Arial"/>
        </w:rPr>
        <w:br/>
        <w:t xml:space="preserve">w sprawie zwolnień od podatku od towarów i usług oraz warunków stosowania tych zwolnień, zwolniono </w:t>
      </w:r>
      <w:r w:rsidRPr="007A6481">
        <w:rPr>
          <w:rFonts w:ascii="Arial" w:hAnsi="Arial" w:cs="Arial"/>
        </w:rPr>
        <w:br/>
        <w:t xml:space="preserve">z podatku VAT usługi kształcenia zawodowego lub przekwalifikowania zawodowego, sfinansowane </w:t>
      </w:r>
      <w:r w:rsidRPr="007A6481">
        <w:rPr>
          <w:rFonts w:ascii="Arial" w:hAnsi="Arial" w:cs="Arial"/>
        </w:rPr>
        <w:br/>
        <w:t xml:space="preserve">w co najmniej 70% ze środków publicznych oraz świadczenie usług i dostawę towarów ściśle z tymi usługami związane. </w:t>
      </w:r>
    </w:p>
    <w:p w14:paraId="164116DC" w14:textId="77777777" w:rsidR="00F3667C" w:rsidRDefault="00F3667C" w:rsidP="00DE663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1534F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5DE3A" w14:textId="77777777" w:rsidR="00F3667C" w:rsidRPr="00DA4EF5" w:rsidRDefault="00F3667C" w:rsidP="00156D2F">
    <w:pPr>
      <w:jc w:val="right"/>
      <w:rPr>
        <w:b/>
      </w:rPr>
    </w:pPr>
  </w:p>
  <w:p w14:paraId="4C6B1410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2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4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5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0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3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5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7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3"/>
  </w:num>
  <w:num w:numId="4">
    <w:abstractNumId w:val="29"/>
  </w:num>
  <w:num w:numId="5">
    <w:abstractNumId w:val="15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8"/>
  </w:num>
  <w:num w:numId="8">
    <w:abstractNumId w:val="25"/>
  </w:num>
  <w:num w:numId="9">
    <w:abstractNumId w:val="6"/>
  </w:num>
  <w:num w:numId="10">
    <w:abstractNumId w:val="12"/>
  </w:num>
  <w:num w:numId="11">
    <w:abstractNumId w:val="27"/>
  </w:num>
  <w:num w:numId="12">
    <w:abstractNumId w:val="32"/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6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4"/>
  </w:num>
  <w:num w:numId="21">
    <w:abstractNumId w:val="45"/>
  </w:num>
  <w:num w:numId="22">
    <w:abstractNumId w:val="30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42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44BC9"/>
    <w:rsid w:val="00047CD4"/>
    <w:rsid w:val="000503C3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C1978"/>
    <w:rsid w:val="000D0C88"/>
    <w:rsid w:val="000D2DA9"/>
    <w:rsid w:val="000F129B"/>
    <w:rsid w:val="00100D74"/>
    <w:rsid w:val="00104F27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4F78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54DF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45E5"/>
    <w:rsid w:val="003B7218"/>
    <w:rsid w:val="003C0B35"/>
    <w:rsid w:val="003C2946"/>
    <w:rsid w:val="003C3B64"/>
    <w:rsid w:val="003D362B"/>
    <w:rsid w:val="003D4211"/>
    <w:rsid w:val="003D6223"/>
    <w:rsid w:val="003E0017"/>
    <w:rsid w:val="003E1141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24D1"/>
    <w:rsid w:val="00563669"/>
    <w:rsid w:val="0057071C"/>
    <w:rsid w:val="005721FF"/>
    <w:rsid w:val="00575257"/>
    <w:rsid w:val="005824D6"/>
    <w:rsid w:val="005A576F"/>
    <w:rsid w:val="005A6AAA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330DB"/>
    <w:rsid w:val="00633618"/>
    <w:rsid w:val="00633A98"/>
    <w:rsid w:val="00642741"/>
    <w:rsid w:val="00644672"/>
    <w:rsid w:val="0064653D"/>
    <w:rsid w:val="00650CB0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2B17"/>
    <w:rsid w:val="006B5EBA"/>
    <w:rsid w:val="006C5800"/>
    <w:rsid w:val="006C5B03"/>
    <w:rsid w:val="006D4891"/>
    <w:rsid w:val="006D57E2"/>
    <w:rsid w:val="006D7B64"/>
    <w:rsid w:val="006E092D"/>
    <w:rsid w:val="006E429E"/>
    <w:rsid w:val="006E58F1"/>
    <w:rsid w:val="006E6A9A"/>
    <w:rsid w:val="006F27C9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7098D"/>
    <w:rsid w:val="00772197"/>
    <w:rsid w:val="007818FF"/>
    <w:rsid w:val="0078195F"/>
    <w:rsid w:val="00787411"/>
    <w:rsid w:val="007947AD"/>
    <w:rsid w:val="00795411"/>
    <w:rsid w:val="007A1A91"/>
    <w:rsid w:val="007A1DAD"/>
    <w:rsid w:val="007A31A5"/>
    <w:rsid w:val="007A6481"/>
    <w:rsid w:val="007B70E9"/>
    <w:rsid w:val="007B774C"/>
    <w:rsid w:val="007C2603"/>
    <w:rsid w:val="007C4BBD"/>
    <w:rsid w:val="007C6179"/>
    <w:rsid w:val="007D2434"/>
    <w:rsid w:val="007F004F"/>
    <w:rsid w:val="007F0D35"/>
    <w:rsid w:val="007F3EC6"/>
    <w:rsid w:val="007F5AED"/>
    <w:rsid w:val="00801803"/>
    <w:rsid w:val="0080303C"/>
    <w:rsid w:val="00807766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115F"/>
    <w:rsid w:val="00881446"/>
    <w:rsid w:val="00883A8D"/>
    <w:rsid w:val="008909EC"/>
    <w:rsid w:val="008A099B"/>
    <w:rsid w:val="008A2C06"/>
    <w:rsid w:val="008A35EC"/>
    <w:rsid w:val="008A4B9A"/>
    <w:rsid w:val="008A640C"/>
    <w:rsid w:val="008A657C"/>
    <w:rsid w:val="008B03B7"/>
    <w:rsid w:val="008B7324"/>
    <w:rsid w:val="008B7ADA"/>
    <w:rsid w:val="008D02FA"/>
    <w:rsid w:val="008D1039"/>
    <w:rsid w:val="008E2A00"/>
    <w:rsid w:val="008E77E2"/>
    <w:rsid w:val="008E7F8E"/>
    <w:rsid w:val="008F7D23"/>
    <w:rsid w:val="00902DC5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36AE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2AFE"/>
    <w:rsid w:val="00A9479C"/>
    <w:rsid w:val="00A95E0F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5D3F"/>
    <w:rsid w:val="00B56B98"/>
    <w:rsid w:val="00B572FA"/>
    <w:rsid w:val="00B57DC4"/>
    <w:rsid w:val="00B60091"/>
    <w:rsid w:val="00B6036F"/>
    <w:rsid w:val="00B61632"/>
    <w:rsid w:val="00B62C69"/>
    <w:rsid w:val="00B81500"/>
    <w:rsid w:val="00B9793A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41CB8"/>
    <w:rsid w:val="00C43D49"/>
    <w:rsid w:val="00C5506C"/>
    <w:rsid w:val="00C623A8"/>
    <w:rsid w:val="00C661F9"/>
    <w:rsid w:val="00C71346"/>
    <w:rsid w:val="00C73863"/>
    <w:rsid w:val="00C760F9"/>
    <w:rsid w:val="00C849F8"/>
    <w:rsid w:val="00C861E2"/>
    <w:rsid w:val="00C91A02"/>
    <w:rsid w:val="00C9441D"/>
    <w:rsid w:val="00CA32A8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5C55"/>
    <w:rsid w:val="00D56588"/>
    <w:rsid w:val="00D724C0"/>
    <w:rsid w:val="00D80684"/>
    <w:rsid w:val="00D814D8"/>
    <w:rsid w:val="00D97A48"/>
    <w:rsid w:val="00DB277E"/>
    <w:rsid w:val="00DD40D2"/>
    <w:rsid w:val="00DD6CF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76C"/>
    <w:rsid w:val="00EC5D7C"/>
    <w:rsid w:val="00EC70EB"/>
    <w:rsid w:val="00ED0DC9"/>
    <w:rsid w:val="00ED34FC"/>
    <w:rsid w:val="00ED5BDD"/>
    <w:rsid w:val="00EE5E08"/>
    <w:rsid w:val="00EF0E46"/>
    <w:rsid w:val="00EF7E7E"/>
    <w:rsid w:val="00F00696"/>
    <w:rsid w:val="00F01010"/>
    <w:rsid w:val="00F0425F"/>
    <w:rsid w:val="00F150EC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4E4A"/>
    <w:rsid w:val="00F94B05"/>
    <w:rsid w:val="00F9616E"/>
    <w:rsid w:val="00FA2144"/>
    <w:rsid w:val="00FA30A1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5C00821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3B338-F8D5-490C-8D0D-42C4B89D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Marta Wilczyńska-Syga</cp:lastModifiedBy>
  <cp:revision>8</cp:revision>
  <cp:lastPrinted>2019-02-04T09:19:00Z</cp:lastPrinted>
  <dcterms:created xsi:type="dcterms:W3CDTF">2020-01-13T07:51:00Z</dcterms:created>
  <dcterms:modified xsi:type="dcterms:W3CDTF">2023-01-13T08:29:00Z</dcterms:modified>
</cp:coreProperties>
</file>