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D074" w14:textId="77777777" w:rsidR="004766A0" w:rsidRPr="00702A17" w:rsidRDefault="007C2B26" w:rsidP="00702A17">
      <w:pPr>
        <w:pStyle w:val="Domy"/>
        <w:pageBreakBefore/>
        <w:tabs>
          <w:tab w:val="center" w:pos="7371"/>
        </w:tabs>
        <w:spacing w:after="840"/>
        <w:jc w:val="right"/>
        <w:rPr>
          <w:rFonts w:ascii="Arial" w:hAnsi="Arial" w:cs="Arial"/>
          <w:sz w:val="18"/>
          <w:szCs w:val="18"/>
          <w:lang w:val="pl-PL"/>
        </w:rPr>
      </w:pPr>
      <w:proofErr w:type="spellStart"/>
      <w:r w:rsidRPr="00702A17">
        <w:rPr>
          <w:rFonts w:ascii="Arial" w:hAnsi="Arial" w:cs="Arial"/>
          <w:sz w:val="22"/>
          <w:szCs w:val="20"/>
        </w:rPr>
        <w:t>Załącznik</w:t>
      </w:r>
      <w:proofErr w:type="spellEnd"/>
      <w:r w:rsidRPr="00702A17">
        <w:rPr>
          <w:rFonts w:ascii="Arial" w:hAnsi="Arial" w:cs="Arial"/>
          <w:sz w:val="22"/>
          <w:szCs w:val="20"/>
        </w:rPr>
        <w:t xml:space="preserve"> nr 2 </w:t>
      </w:r>
      <w:r w:rsidR="003D2F30" w:rsidRPr="00702A17">
        <w:rPr>
          <w:rFonts w:ascii="Arial" w:hAnsi="Arial" w:cs="Arial"/>
          <w:sz w:val="22"/>
          <w:szCs w:val="20"/>
        </w:rPr>
        <w:t xml:space="preserve">do </w:t>
      </w:r>
      <w:proofErr w:type="spellStart"/>
      <w:r w:rsidR="003D2F30" w:rsidRPr="00702A17">
        <w:rPr>
          <w:rFonts w:ascii="Arial" w:hAnsi="Arial" w:cs="Arial"/>
          <w:sz w:val="22"/>
          <w:szCs w:val="20"/>
        </w:rPr>
        <w:t>wniosku</w:t>
      </w:r>
      <w:proofErr w:type="spellEnd"/>
      <w:r w:rsidR="003D2F30" w:rsidRPr="00702A17">
        <w:rPr>
          <w:rFonts w:ascii="Arial" w:hAnsi="Arial" w:cs="Arial"/>
          <w:sz w:val="22"/>
          <w:szCs w:val="20"/>
        </w:rPr>
        <w:t xml:space="preserve"> o </w:t>
      </w:r>
      <w:proofErr w:type="spellStart"/>
      <w:r w:rsidR="003D2F30" w:rsidRPr="00702A17">
        <w:rPr>
          <w:rFonts w:ascii="Arial" w:hAnsi="Arial" w:cs="Arial"/>
          <w:sz w:val="22"/>
          <w:szCs w:val="20"/>
        </w:rPr>
        <w:t>przyznanie</w:t>
      </w:r>
      <w:proofErr w:type="spellEnd"/>
      <w:r w:rsidR="003D2F30" w:rsidRPr="00702A17">
        <w:rPr>
          <w:rFonts w:ascii="Arial" w:hAnsi="Arial" w:cs="Arial"/>
          <w:sz w:val="22"/>
          <w:szCs w:val="20"/>
        </w:rPr>
        <w:t xml:space="preserve"> </w:t>
      </w:r>
      <w:proofErr w:type="spellStart"/>
      <w:r w:rsidR="003D2F30" w:rsidRPr="00702A17">
        <w:rPr>
          <w:rFonts w:ascii="Arial" w:hAnsi="Arial" w:cs="Arial"/>
          <w:sz w:val="22"/>
          <w:szCs w:val="20"/>
        </w:rPr>
        <w:t>środków</w:t>
      </w:r>
      <w:proofErr w:type="spellEnd"/>
      <w:r w:rsidR="003D2F30" w:rsidRPr="00702A17">
        <w:rPr>
          <w:rFonts w:ascii="Arial" w:hAnsi="Arial" w:cs="Arial"/>
          <w:sz w:val="22"/>
          <w:szCs w:val="20"/>
        </w:rPr>
        <w:t xml:space="preserve"> z KFS</w:t>
      </w:r>
      <w:r w:rsidR="003D2F30" w:rsidRPr="00702A17">
        <w:rPr>
          <w:rFonts w:ascii="Arial" w:hAnsi="Arial" w:cs="Arial"/>
          <w:sz w:val="16"/>
          <w:szCs w:val="16"/>
        </w:rPr>
        <w:t xml:space="preserve">    </w:t>
      </w:r>
      <w:r w:rsidR="004766A0" w:rsidRPr="00702A17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5826D725" w14:textId="77777777" w:rsidR="004766A0" w:rsidRPr="00702A17" w:rsidRDefault="004766A0" w:rsidP="001860B0">
      <w:pPr>
        <w:jc w:val="both"/>
        <w:rPr>
          <w:rFonts w:ascii="Arial" w:hAnsi="Arial" w:cs="Arial"/>
          <w:sz w:val="20"/>
          <w:szCs w:val="20"/>
        </w:rPr>
      </w:pPr>
    </w:p>
    <w:p w14:paraId="65187A95" w14:textId="77777777" w:rsidR="001860B0" w:rsidRPr="00702A17" w:rsidRDefault="001860B0" w:rsidP="001860B0">
      <w:pPr>
        <w:jc w:val="both"/>
        <w:rPr>
          <w:rFonts w:ascii="Arial" w:hAnsi="Arial" w:cs="Arial"/>
          <w:sz w:val="20"/>
          <w:szCs w:val="20"/>
        </w:rPr>
      </w:pPr>
      <w:r w:rsidRPr="00702A17">
        <w:rPr>
          <w:rFonts w:ascii="Arial" w:hAnsi="Arial" w:cs="Arial"/>
          <w:sz w:val="20"/>
          <w:szCs w:val="20"/>
        </w:rPr>
        <w:t>………………………………………………….</w:t>
      </w:r>
      <w:r w:rsidRPr="00702A17">
        <w:rPr>
          <w:rFonts w:ascii="Arial" w:hAnsi="Arial" w:cs="Arial"/>
          <w:sz w:val="20"/>
          <w:szCs w:val="20"/>
        </w:rPr>
        <w:tab/>
      </w:r>
      <w:r w:rsidRPr="00702A17">
        <w:rPr>
          <w:rFonts w:ascii="Arial" w:hAnsi="Arial" w:cs="Arial"/>
          <w:sz w:val="20"/>
          <w:szCs w:val="20"/>
        </w:rPr>
        <w:tab/>
      </w:r>
      <w:r w:rsidRPr="00702A17">
        <w:rPr>
          <w:rFonts w:ascii="Arial" w:hAnsi="Arial" w:cs="Arial"/>
          <w:sz w:val="20"/>
          <w:szCs w:val="20"/>
        </w:rPr>
        <w:tab/>
      </w:r>
      <w:r w:rsidRPr="00702A17">
        <w:rPr>
          <w:rFonts w:ascii="Arial" w:hAnsi="Arial" w:cs="Arial"/>
          <w:sz w:val="20"/>
          <w:szCs w:val="20"/>
        </w:rPr>
        <w:tab/>
      </w:r>
      <w:r w:rsidRPr="00702A17">
        <w:rPr>
          <w:rFonts w:ascii="Arial" w:hAnsi="Arial" w:cs="Arial"/>
          <w:sz w:val="20"/>
          <w:szCs w:val="20"/>
        </w:rPr>
        <w:tab/>
        <w:t>.</w:t>
      </w:r>
    </w:p>
    <w:p w14:paraId="7723A5A7" w14:textId="77777777" w:rsidR="001860B0" w:rsidRPr="00702A17" w:rsidRDefault="001860B0" w:rsidP="001860B0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702A17">
        <w:rPr>
          <w:rFonts w:ascii="Arial" w:hAnsi="Arial" w:cs="Arial"/>
          <w:sz w:val="20"/>
          <w:szCs w:val="20"/>
        </w:rPr>
        <w:t xml:space="preserve">      </w:t>
      </w:r>
      <w:r w:rsidRPr="00702A17">
        <w:rPr>
          <w:rFonts w:ascii="Arial" w:hAnsi="Arial" w:cs="Arial"/>
          <w:i/>
          <w:iCs/>
          <w:sz w:val="20"/>
          <w:szCs w:val="20"/>
        </w:rPr>
        <w:t>nazwa / imię i nazwisko pracodawcy</w:t>
      </w:r>
    </w:p>
    <w:p w14:paraId="2D96FDB7" w14:textId="39ACE8EF" w:rsidR="001860B0" w:rsidRPr="00702A17" w:rsidRDefault="001860B0" w:rsidP="001860B0">
      <w:pPr>
        <w:pStyle w:val="Domy"/>
        <w:tabs>
          <w:tab w:val="center" w:pos="7371"/>
        </w:tabs>
        <w:rPr>
          <w:rFonts w:ascii="Arial" w:hAnsi="Arial" w:cs="Arial"/>
          <w:sz w:val="20"/>
          <w:szCs w:val="20"/>
          <w:lang w:val="pl-PL"/>
        </w:rPr>
      </w:pPr>
      <w:r w:rsidRPr="00702A17">
        <w:rPr>
          <w:rFonts w:ascii="Arial" w:hAnsi="Arial" w:cs="Arial"/>
          <w:sz w:val="20"/>
          <w:szCs w:val="20"/>
          <w:lang w:val="pl-PL"/>
        </w:rPr>
        <w:tab/>
      </w:r>
      <w:r w:rsidR="00BF7D09">
        <w:rPr>
          <w:rFonts w:ascii="Arial" w:hAnsi="Arial" w:cs="Arial"/>
          <w:sz w:val="20"/>
          <w:szCs w:val="20"/>
          <w:lang w:val="pl-PL"/>
        </w:rPr>
        <w:t>………………………………………..</w:t>
      </w:r>
    </w:p>
    <w:p w14:paraId="14902DAD" w14:textId="77777777" w:rsidR="001860B0" w:rsidRPr="00702A17" w:rsidRDefault="001860B0" w:rsidP="001860B0">
      <w:pPr>
        <w:pStyle w:val="Domy"/>
        <w:tabs>
          <w:tab w:val="center" w:pos="7371"/>
        </w:tabs>
        <w:jc w:val="center"/>
        <w:rPr>
          <w:rFonts w:ascii="Arial" w:hAnsi="Arial" w:cs="Arial"/>
          <w:i/>
          <w:iCs/>
          <w:sz w:val="20"/>
          <w:szCs w:val="20"/>
          <w:lang w:val="pl-PL"/>
        </w:rPr>
      </w:pPr>
      <w:r w:rsidRPr="00702A17"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                                                                        </w:t>
      </w:r>
      <w:r w:rsidRPr="00702A17">
        <w:rPr>
          <w:rFonts w:ascii="Arial" w:hAnsi="Arial" w:cs="Arial"/>
          <w:i/>
          <w:iCs/>
          <w:sz w:val="20"/>
          <w:szCs w:val="20"/>
          <w:lang w:val="pl-PL"/>
        </w:rPr>
        <w:t>miejscowość, data</w:t>
      </w:r>
    </w:p>
    <w:p w14:paraId="7A34F14E" w14:textId="77777777" w:rsidR="001860B0" w:rsidRPr="00702A17" w:rsidRDefault="001860B0" w:rsidP="001860B0">
      <w:pPr>
        <w:pStyle w:val="Domy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5C1A24A9" w14:textId="77777777" w:rsidR="001860B0" w:rsidRPr="00702A17" w:rsidRDefault="001860B0" w:rsidP="001860B0">
      <w:pPr>
        <w:pStyle w:val="Standard"/>
        <w:widowControl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71FD53D0" w14:textId="77777777" w:rsidR="001860B0" w:rsidRPr="00702A17" w:rsidRDefault="001860B0" w:rsidP="001860B0">
      <w:pPr>
        <w:pStyle w:val="Standard"/>
        <w:widowControl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702A17">
        <w:rPr>
          <w:rFonts w:ascii="Arial" w:hAnsi="Arial" w:cs="Arial"/>
          <w:b/>
          <w:bCs/>
          <w:sz w:val="22"/>
          <w:szCs w:val="22"/>
          <w:lang w:val="pl-PL"/>
        </w:rPr>
        <w:t>OŚWIADCZENIE O POMOCY DE MINIMIS</w:t>
      </w:r>
    </w:p>
    <w:p w14:paraId="1E854C66" w14:textId="77777777" w:rsidR="001860B0" w:rsidRPr="00702A17" w:rsidRDefault="001860B0" w:rsidP="001860B0">
      <w:pPr>
        <w:pStyle w:val="Domy"/>
        <w:spacing w:line="360" w:lineRule="auto"/>
        <w:jc w:val="center"/>
        <w:rPr>
          <w:rFonts w:ascii="Arial" w:hAnsi="Arial" w:cs="Arial"/>
          <w:i/>
          <w:sz w:val="22"/>
          <w:szCs w:val="22"/>
          <w:lang w:val="pl-PL"/>
        </w:rPr>
      </w:pPr>
      <w:r w:rsidRPr="00702A17">
        <w:rPr>
          <w:rFonts w:ascii="Arial" w:hAnsi="Arial" w:cs="Arial"/>
          <w:i/>
          <w:sz w:val="22"/>
          <w:szCs w:val="22"/>
          <w:lang w:val="pl-PL"/>
        </w:rPr>
        <w:t>(załącznik do wniosku o przyznanie środków z Krajowego Funduszu Szkoleniowego)</w:t>
      </w:r>
    </w:p>
    <w:p w14:paraId="7AD0A604" w14:textId="77777777" w:rsidR="001860B0" w:rsidRPr="00702A17" w:rsidRDefault="001860B0" w:rsidP="001860B0">
      <w:pPr>
        <w:pStyle w:val="Standard"/>
        <w:widowControl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317DD3CD" w14:textId="77777777" w:rsidR="001860B0" w:rsidRPr="00702A17" w:rsidRDefault="001860B0" w:rsidP="001860B0">
      <w:pPr>
        <w:pStyle w:val="Domy"/>
        <w:jc w:val="center"/>
        <w:rPr>
          <w:rFonts w:ascii="Arial" w:hAnsi="Arial" w:cs="Arial"/>
          <w:sz w:val="18"/>
          <w:szCs w:val="18"/>
          <w:lang w:val="pl-PL"/>
        </w:rPr>
      </w:pPr>
    </w:p>
    <w:p w14:paraId="43332C20" w14:textId="77777777" w:rsidR="001860B0" w:rsidRPr="00702A17" w:rsidRDefault="001860B0" w:rsidP="001860B0">
      <w:pPr>
        <w:pStyle w:val="Domy"/>
        <w:tabs>
          <w:tab w:val="left" w:pos="3855"/>
        </w:tabs>
        <w:ind w:firstLine="454"/>
        <w:jc w:val="both"/>
        <w:rPr>
          <w:rFonts w:ascii="Arial" w:hAnsi="Arial" w:cs="Arial"/>
          <w:sz w:val="18"/>
          <w:szCs w:val="18"/>
          <w:lang w:val="pl-PL"/>
        </w:rPr>
      </w:pPr>
      <w:r w:rsidRPr="00702A17">
        <w:rPr>
          <w:rFonts w:ascii="Arial" w:hAnsi="Arial" w:cs="Arial"/>
          <w:sz w:val="18"/>
          <w:szCs w:val="18"/>
          <w:lang w:val="pl-PL"/>
        </w:rPr>
        <w:tab/>
      </w:r>
    </w:p>
    <w:p w14:paraId="1D309A80" w14:textId="77777777" w:rsidR="001860B0" w:rsidRPr="00702A17" w:rsidRDefault="001860B0" w:rsidP="001860B0">
      <w:pPr>
        <w:pStyle w:val="Domy"/>
        <w:ind w:firstLine="454"/>
        <w:jc w:val="both"/>
        <w:rPr>
          <w:rFonts w:ascii="Arial" w:hAnsi="Arial" w:cs="Arial"/>
          <w:i/>
          <w:sz w:val="14"/>
          <w:szCs w:val="14"/>
          <w:lang w:val="pl-PL"/>
        </w:rPr>
      </w:pPr>
    </w:p>
    <w:p w14:paraId="6CA3CFED" w14:textId="77C0E3D8" w:rsidR="001860B0" w:rsidRPr="00702A17" w:rsidRDefault="001860B0" w:rsidP="001860B0">
      <w:pPr>
        <w:pStyle w:val="Domy"/>
        <w:ind w:firstLine="454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702A17">
        <w:rPr>
          <w:rFonts w:ascii="Arial" w:hAnsi="Arial" w:cs="Arial"/>
          <w:i/>
          <w:sz w:val="16"/>
          <w:szCs w:val="16"/>
          <w:lang w:val="pl-PL"/>
        </w:rPr>
        <w:t>……………………………………………………………………………………………………………………………………………</w:t>
      </w:r>
    </w:p>
    <w:p w14:paraId="636CB679" w14:textId="3DF1BF58" w:rsidR="001860B0" w:rsidRDefault="001860B0" w:rsidP="001860B0">
      <w:pPr>
        <w:pStyle w:val="Domy"/>
        <w:ind w:firstLine="454"/>
        <w:jc w:val="center"/>
        <w:rPr>
          <w:rFonts w:ascii="Arial" w:hAnsi="Arial" w:cs="Arial"/>
          <w:i/>
          <w:sz w:val="20"/>
          <w:szCs w:val="20"/>
          <w:lang w:val="pl-PL"/>
        </w:rPr>
      </w:pPr>
      <w:r w:rsidRPr="00702A17">
        <w:rPr>
          <w:rFonts w:ascii="Arial" w:hAnsi="Arial" w:cs="Arial"/>
          <w:i/>
          <w:sz w:val="20"/>
          <w:szCs w:val="20"/>
          <w:lang w:val="pl-PL"/>
        </w:rPr>
        <w:t>pełna nazwa Pracodawcy</w:t>
      </w:r>
    </w:p>
    <w:p w14:paraId="7E465FC4" w14:textId="6CD4E95F" w:rsidR="00702A17" w:rsidRDefault="00702A17" w:rsidP="001860B0">
      <w:pPr>
        <w:pStyle w:val="Domy"/>
        <w:ind w:firstLine="454"/>
        <w:jc w:val="center"/>
        <w:rPr>
          <w:rFonts w:ascii="Arial" w:hAnsi="Arial" w:cs="Arial"/>
          <w:i/>
          <w:sz w:val="20"/>
          <w:szCs w:val="20"/>
          <w:lang w:val="pl-PL"/>
        </w:rPr>
      </w:pPr>
    </w:p>
    <w:p w14:paraId="3F09D56D" w14:textId="77777777" w:rsidR="00702A17" w:rsidRPr="00702A17" w:rsidRDefault="00702A17" w:rsidP="001860B0">
      <w:pPr>
        <w:pStyle w:val="Domy"/>
        <w:ind w:firstLine="454"/>
        <w:jc w:val="center"/>
        <w:rPr>
          <w:rFonts w:ascii="Arial" w:hAnsi="Arial" w:cs="Arial"/>
          <w:i/>
          <w:sz w:val="20"/>
          <w:szCs w:val="20"/>
          <w:lang w:val="pl-PL"/>
        </w:rPr>
      </w:pPr>
    </w:p>
    <w:p w14:paraId="5CA13811" w14:textId="77777777" w:rsidR="004766A0" w:rsidRPr="00702A17" w:rsidRDefault="004766A0" w:rsidP="004766A0">
      <w:pPr>
        <w:pStyle w:val="Domy"/>
        <w:rPr>
          <w:rFonts w:ascii="Arial" w:hAnsi="Arial" w:cs="Arial"/>
          <w:i/>
          <w:sz w:val="18"/>
          <w:szCs w:val="18"/>
          <w:lang w:val="pl-PL"/>
        </w:rPr>
      </w:pPr>
      <w:r w:rsidRPr="00702A17">
        <w:rPr>
          <w:rFonts w:ascii="Arial" w:hAnsi="Arial" w:cs="Arial"/>
          <w:sz w:val="22"/>
          <w:szCs w:val="22"/>
          <w:lang w:val="pl-PL"/>
        </w:rPr>
        <w:t>Oświadczam co następuje:</w:t>
      </w:r>
    </w:p>
    <w:p w14:paraId="2FF0C489" w14:textId="77777777" w:rsidR="001860B0" w:rsidRPr="00702A17" w:rsidRDefault="001860B0" w:rsidP="001860B0">
      <w:pPr>
        <w:pStyle w:val="Domy"/>
        <w:tabs>
          <w:tab w:val="left" w:pos="4905"/>
        </w:tabs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42B085E0" w14:textId="77777777" w:rsidR="001860B0" w:rsidRPr="00702A17" w:rsidRDefault="001860B0" w:rsidP="001860B0">
      <w:pPr>
        <w:pStyle w:val="Domy"/>
        <w:tabs>
          <w:tab w:val="left" w:pos="4955"/>
        </w:tabs>
        <w:ind w:left="25" w:hanging="15"/>
        <w:jc w:val="both"/>
        <w:rPr>
          <w:rFonts w:ascii="Arial" w:hAnsi="Arial" w:cs="Arial"/>
          <w:sz w:val="22"/>
          <w:szCs w:val="22"/>
        </w:rPr>
      </w:pPr>
      <w:r w:rsidRPr="00702A17">
        <w:rPr>
          <w:rFonts w:ascii="Arial" w:hAnsi="Arial" w:cs="Arial"/>
          <w:sz w:val="22"/>
          <w:szCs w:val="22"/>
          <w:lang w:val="pl-PL"/>
        </w:rPr>
        <w:t>w okresie obejmującym bieżący rok podatkowy oraz poprzedzające go dwa lata podatkowe przed dniem złożenia niniejszego wniosku o udzielenie pomocy publicznej</w:t>
      </w:r>
      <w:r w:rsidRPr="00702A17">
        <w:rPr>
          <w:rFonts w:ascii="Arial" w:hAnsi="Arial" w:cs="Arial"/>
          <w:b/>
          <w:bCs/>
          <w:sz w:val="22"/>
          <w:szCs w:val="22"/>
          <w:lang w:val="pl-PL"/>
        </w:rPr>
        <w:t xml:space="preserve"> nie otrzymałem/</w:t>
      </w:r>
      <w:proofErr w:type="spellStart"/>
      <w:r w:rsidRPr="00702A17">
        <w:rPr>
          <w:rFonts w:ascii="Arial" w:hAnsi="Arial" w:cs="Arial"/>
          <w:b/>
          <w:bCs/>
          <w:sz w:val="22"/>
          <w:szCs w:val="22"/>
          <w:lang w:val="pl-PL"/>
        </w:rPr>
        <w:t>am</w:t>
      </w:r>
      <w:proofErr w:type="spellEnd"/>
      <w:r w:rsidRPr="00702A17">
        <w:rPr>
          <w:rFonts w:ascii="Arial" w:hAnsi="Arial" w:cs="Arial"/>
          <w:b/>
          <w:bCs/>
          <w:sz w:val="22"/>
          <w:szCs w:val="22"/>
          <w:lang w:val="pl-PL"/>
        </w:rPr>
        <w:t>/ otrzymałem/am</w:t>
      </w:r>
      <w:r w:rsidR="0049735A" w:rsidRPr="00702A17">
        <w:rPr>
          <w:rFonts w:ascii="Arial" w:hAnsi="Arial" w:cs="Arial"/>
          <w:b/>
          <w:bCs/>
          <w:sz w:val="22"/>
          <w:szCs w:val="22"/>
          <w:vertAlign w:val="superscript"/>
          <w:lang w:val="pl-PL"/>
        </w:rPr>
        <w:t>1</w:t>
      </w:r>
      <w:r w:rsidRPr="00702A17">
        <w:rPr>
          <w:rFonts w:ascii="Arial" w:hAnsi="Arial" w:cs="Arial"/>
          <w:sz w:val="22"/>
          <w:szCs w:val="22"/>
          <w:lang w:val="pl-PL"/>
        </w:rPr>
        <w:t xml:space="preserve"> pomoc pub</w:t>
      </w:r>
      <w:r w:rsidR="00620B47" w:rsidRPr="00702A17">
        <w:rPr>
          <w:rFonts w:ascii="Arial" w:hAnsi="Arial" w:cs="Arial"/>
          <w:sz w:val="22"/>
          <w:szCs w:val="22"/>
          <w:lang w:val="pl-PL"/>
        </w:rPr>
        <w:t xml:space="preserve">liczną </w:t>
      </w:r>
      <w:r w:rsidRPr="00702A17">
        <w:rPr>
          <w:rFonts w:ascii="Arial" w:hAnsi="Arial" w:cs="Arial"/>
          <w:sz w:val="22"/>
          <w:szCs w:val="22"/>
          <w:lang w:val="pl-PL"/>
        </w:rPr>
        <w:t>de minimis</w:t>
      </w:r>
      <w:r w:rsidR="0049735A" w:rsidRPr="00702A17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  <w:r w:rsidRPr="00702A17">
        <w:rPr>
          <w:rFonts w:ascii="Arial" w:hAnsi="Arial" w:cs="Arial"/>
          <w:sz w:val="22"/>
          <w:szCs w:val="22"/>
          <w:lang w:val="pl-PL"/>
        </w:rPr>
        <w:t xml:space="preserve"> w następującej wielkości:</w:t>
      </w:r>
    </w:p>
    <w:p w14:paraId="090CAE81" w14:textId="77777777" w:rsidR="001860B0" w:rsidRPr="00702A17" w:rsidRDefault="001860B0" w:rsidP="001860B0">
      <w:pPr>
        <w:pStyle w:val="Domy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10195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1732"/>
        <w:gridCol w:w="1843"/>
        <w:gridCol w:w="1389"/>
        <w:gridCol w:w="1344"/>
        <w:gridCol w:w="1349"/>
        <w:gridCol w:w="992"/>
        <w:gridCol w:w="1015"/>
      </w:tblGrid>
      <w:tr w:rsidR="001860B0" w:rsidRPr="00D378EF" w14:paraId="0594B889" w14:textId="77777777" w:rsidTr="008F7D23">
        <w:trPr>
          <w:trHeight w:val="478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F5352" w14:textId="77777777" w:rsidR="001860B0" w:rsidRPr="00D378EF" w:rsidRDefault="001860B0" w:rsidP="008F7D23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78EF">
              <w:rPr>
                <w:rFonts w:ascii="Arial" w:hAnsi="Arial" w:cs="Arial"/>
                <w:sz w:val="22"/>
                <w:szCs w:val="22"/>
                <w:lang w:val="pl-PL"/>
              </w:rPr>
              <w:t>Lp.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C3D12" w14:textId="77777777" w:rsidR="001860B0" w:rsidRPr="00D378EF" w:rsidRDefault="001860B0" w:rsidP="008F7D23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78EF">
              <w:rPr>
                <w:rFonts w:ascii="Arial" w:hAnsi="Arial" w:cs="Arial"/>
                <w:sz w:val="22"/>
                <w:szCs w:val="22"/>
                <w:lang w:val="pl-PL"/>
              </w:rPr>
              <w:t>Organ udzielający pomocy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F8B91" w14:textId="77777777" w:rsidR="001860B0" w:rsidRPr="00D378EF" w:rsidRDefault="001860B0" w:rsidP="008F7D23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78EF">
              <w:rPr>
                <w:rFonts w:ascii="Arial" w:hAnsi="Arial" w:cs="Arial"/>
                <w:sz w:val="22"/>
                <w:szCs w:val="22"/>
                <w:lang w:val="pl-PL"/>
              </w:rPr>
              <w:t>Podstawa prawna jej otrzymania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2413" w14:textId="77777777" w:rsidR="001860B0" w:rsidRPr="00D378EF" w:rsidRDefault="001860B0" w:rsidP="008F7D23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78EF">
              <w:rPr>
                <w:rFonts w:ascii="Arial" w:hAnsi="Arial" w:cs="Arial"/>
                <w:sz w:val="22"/>
                <w:szCs w:val="22"/>
                <w:lang w:val="pl-PL"/>
              </w:rPr>
              <w:t>Dzień/miesiąc/rok udzielenia pomocy</w:t>
            </w:r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6C40B" w14:textId="77777777" w:rsidR="001860B0" w:rsidRPr="00D378EF" w:rsidRDefault="001860B0" w:rsidP="008F7D23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78EF">
              <w:rPr>
                <w:rFonts w:ascii="Arial" w:hAnsi="Arial" w:cs="Arial"/>
                <w:sz w:val="22"/>
                <w:szCs w:val="22"/>
                <w:lang w:val="pl-PL"/>
              </w:rPr>
              <w:t>Nr programu pomocowego, decyzji lub umowy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BBD5B" w14:textId="77777777" w:rsidR="001860B0" w:rsidRPr="00D378EF" w:rsidRDefault="001860B0" w:rsidP="008F7D23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78EF">
              <w:rPr>
                <w:rFonts w:ascii="Arial" w:hAnsi="Arial" w:cs="Arial"/>
                <w:sz w:val="22"/>
                <w:szCs w:val="22"/>
                <w:lang w:val="pl-PL"/>
              </w:rPr>
              <w:t>Forma pomocy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BF9FD" w14:textId="77777777" w:rsidR="001860B0" w:rsidRPr="00D378EF" w:rsidRDefault="001860B0" w:rsidP="008F7D23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78EF">
              <w:rPr>
                <w:rFonts w:ascii="Arial" w:hAnsi="Arial" w:cs="Arial"/>
                <w:sz w:val="22"/>
                <w:szCs w:val="22"/>
                <w:lang w:val="pl-PL"/>
              </w:rPr>
              <w:t>Wartość pomocy brutto</w:t>
            </w:r>
          </w:p>
          <w:p w14:paraId="0B924604" w14:textId="77777777" w:rsidR="001860B0" w:rsidRPr="00D378EF" w:rsidRDefault="001860B0" w:rsidP="008F7D23">
            <w:pPr>
              <w:pStyle w:val="Domy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1860B0" w:rsidRPr="00D378EF" w14:paraId="7A9F12E9" w14:textId="77777777" w:rsidTr="008F7D23">
        <w:trPr>
          <w:trHeight w:val="477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81246" w14:textId="77777777" w:rsidR="001860B0" w:rsidRPr="00D378EF" w:rsidRDefault="001860B0" w:rsidP="008F7D23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1CB3D" w14:textId="77777777" w:rsidR="001860B0" w:rsidRPr="00D378EF" w:rsidRDefault="001860B0" w:rsidP="008F7D23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ECBC2" w14:textId="77777777" w:rsidR="001860B0" w:rsidRPr="00D378EF" w:rsidRDefault="001860B0" w:rsidP="008F7D23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BC132" w14:textId="77777777" w:rsidR="001860B0" w:rsidRPr="00D378EF" w:rsidRDefault="001860B0" w:rsidP="008F7D23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F6E69" w14:textId="77777777" w:rsidR="001860B0" w:rsidRPr="00D378EF" w:rsidRDefault="001860B0" w:rsidP="008F7D23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B846A" w14:textId="77777777" w:rsidR="001860B0" w:rsidRPr="00D378EF" w:rsidRDefault="001860B0" w:rsidP="008F7D23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3C148" w14:textId="77777777" w:rsidR="001860B0" w:rsidRPr="00D378EF" w:rsidRDefault="001860B0" w:rsidP="008F7D23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78EF">
              <w:rPr>
                <w:rFonts w:ascii="Arial" w:hAnsi="Arial" w:cs="Arial"/>
                <w:sz w:val="22"/>
                <w:szCs w:val="22"/>
                <w:lang w:val="pl-PL"/>
              </w:rPr>
              <w:t>w PLN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ABADA" w14:textId="77777777" w:rsidR="001860B0" w:rsidRPr="00D378EF" w:rsidRDefault="001860B0" w:rsidP="008F7D23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78EF">
              <w:rPr>
                <w:rFonts w:ascii="Arial" w:hAnsi="Arial" w:cs="Arial"/>
                <w:sz w:val="22"/>
                <w:szCs w:val="22"/>
                <w:lang w:val="pl-PL"/>
              </w:rPr>
              <w:t>w EURO</w:t>
            </w:r>
          </w:p>
        </w:tc>
      </w:tr>
      <w:tr w:rsidR="001860B0" w:rsidRPr="00D378EF" w14:paraId="5F73AAD8" w14:textId="77777777" w:rsidTr="008F7D23">
        <w:trPr>
          <w:trHeight w:val="56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56D0E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58807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5B7F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2E0A3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0D4B0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C2700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0F448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83A5C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1860B0" w:rsidRPr="00D378EF" w14:paraId="2230189F" w14:textId="77777777" w:rsidTr="008F7D23">
        <w:trPr>
          <w:trHeight w:val="56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0EFC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1D6AD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591DF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A0EDA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877D1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976BA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C8355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70B7B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1860B0" w:rsidRPr="00D378EF" w14:paraId="67F0CF7F" w14:textId="77777777" w:rsidTr="008F7D23">
        <w:trPr>
          <w:trHeight w:val="56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D4250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5B388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53249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6F81C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8F8A1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703A4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38B89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CE242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1860B0" w:rsidRPr="00D378EF" w14:paraId="11957529" w14:textId="77777777" w:rsidTr="008F7D23">
        <w:trPr>
          <w:trHeight w:val="56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52CF5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A631D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F42D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C355D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83AE1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79A96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245F6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29D33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1860B0" w:rsidRPr="00D378EF" w14:paraId="44F235C6" w14:textId="77777777" w:rsidTr="008F7D23">
        <w:trPr>
          <w:trHeight w:val="567"/>
        </w:trPr>
        <w:tc>
          <w:tcPr>
            <w:tcW w:w="81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C723F" w14:textId="77777777" w:rsidR="001860B0" w:rsidRPr="00D378EF" w:rsidRDefault="001860B0" w:rsidP="008F7D23">
            <w:pPr>
              <w:pStyle w:val="Domy"/>
              <w:snapToGrid w:val="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78EF">
              <w:rPr>
                <w:rFonts w:ascii="Arial" w:hAnsi="Arial" w:cs="Arial"/>
                <w:sz w:val="22"/>
                <w:szCs w:val="22"/>
                <w:lang w:val="pl-PL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7B840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42F2A" w14:textId="77777777" w:rsidR="001860B0" w:rsidRPr="00D378EF" w:rsidRDefault="001860B0" w:rsidP="008F7D23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1B05CCC4" w14:textId="77777777" w:rsidR="001860B0" w:rsidRPr="00702A17" w:rsidRDefault="001860B0" w:rsidP="001860B0">
      <w:pPr>
        <w:pStyle w:val="Domy"/>
        <w:jc w:val="both"/>
        <w:rPr>
          <w:rFonts w:ascii="Arial" w:hAnsi="Arial" w:cs="Arial"/>
        </w:rPr>
      </w:pPr>
    </w:p>
    <w:p w14:paraId="6D1925CD" w14:textId="77777777" w:rsidR="00954200" w:rsidRPr="00702A17" w:rsidRDefault="00954200" w:rsidP="00954200">
      <w:pPr>
        <w:ind w:right="-142"/>
        <w:jc w:val="both"/>
        <w:rPr>
          <w:rFonts w:ascii="Arial" w:hAnsi="Arial" w:cs="Arial"/>
          <w:sz w:val="22"/>
          <w:szCs w:val="22"/>
        </w:rPr>
      </w:pPr>
    </w:p>
    <w:p w14:paraId="78CC15AA" w14:textId="77777777" w:rsidR="00954200" w:rsidRPr="00702A17" w:rsidRDefault="00954200" w:rsidP="00954200">
      <w:pPr>
        <w:ind w:right="-142"/>
        <w:jc w:val="both"/>
        <w:rPr>
          <w:rFonts w:ascii="Arial" w:hAnsi="Arial" w:cs="Arial"/>
          <w:sz w:val="22"/>
          <w:szCs w:val="22"/>
        </w:rPr>
      </w:pPr>
      <w:r w:rsidRPr="00702A17">
        <w:rPr>
          <w:rFonts w:ascii="Arial" w:hAnsi="Arial" w:cs="Arial"/>
          <w:sz w:val="22"/>
          <w:szCs w:val="22"/>
          <w:u w:val="single"/>
        </w:rPr>
        <w:t>Prawdziwość powyższych danych potwierdzam własnoręcznym podpisem</w:t>
      </w:r>
      <w:r w:rsidRPr="00702A17">
        <w:rPr>
          <w:rFonts w:ascii="Arial" w:hAnsi="Arial" w:cs="Arial"/>
          <w:sz w:val="22"/>
          <w:szCs w:val="22"/>
        </w:rPr>
        <w:t>.</w:t>
      </w:r>
    </w:p>
    <w:p w14:paraId="4868260D" w14:textId="77777777" w:rsidR="001860B0" w:rsidRPr="00702A17" w:rsidRDefault="001860B0" w:rsidP="00954200">
      <w:pPr>
        <w:pStyle w:val="Domy"/>
        <w:jc w:val="both"/>
        <w:rPr>
          <w:rFonts w:ascii="Arial" w:hAnsi="Arial" w:cs="Arial"/>
          <w:strike/>
          <w:sz w:val="16"/>
          <w:szCs w:val="16"/>
          <w:lang w:val="pl-PL"/>
        </w:rPr>
      </w:pPr>
    </w:p>
    <w:p w14:paraId="5E888DF9" w14:textId="77777777" w:rsidR="0049735A" w:rsidRPr="00702A17" w:rsidRDefault="001860B0" w:rsidP="001860B0">
      <w:pPr>
        <w:pStyle w:val="Domy"/>
        <w:tabs>
          <w:tab w:val="center" w:pos="1418"/>
          <w:tab w:val="center" w:pos="8505"/>
        </w:tabs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702A17">
        <w:rPr>
          <w:rFonts w:ascii="Arial" w:hAnsi="Arial" w:cs="Arial"/>
          <w:i/>
          <w:iCs/>
          <w:sz w:val="18"/>
          <w:szCs w:val="18"/>
          <w:lang w:val="pl-PL"/>
        </w:rPr>
        <w:tab/>
      </w:r>
    </w:p>
    <w:p w14:paraId="37BB6DB6" w14:textId="77777777" w:rsidR="001860B0" w:rsidRPr="00702A17" w:rsidRDefault="001860B0" w:rsidP="001860B0">
      <w:pPr>
        <w:pStyle w:val="Domy"/>
        <w:tabs>
          <w:tab w:val="center" w:pos="1418"/>
          <w:tab w:val="center" w:pos="8505"/>
        </w:tabs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14:paraId="2C6CBA4E" w14:textId="77777777" w:rsidR="001860B0" w:rsidRPr="00702A17" w:rsidRDefault="001860B0" w:rsidP="001860B0">
      <w:pPr>
        <w:pStyle w:val="Domy"/>
        <w:tabs>
          <w:tab w:val="center" w:pos="1418"/>
          <w:tab w:val="center" w:pos="8505"/>
        </w:tabs>
        <w:ind w:right="-284"/>
        <w:jc w:val="right"/>
        <w:rPr>
          <w:rFonts w:ascii="Arial" w:hAnsi="Arial" w:cs="Arial"/>
          <w:i/>
          <w:iCs/>
          <w:sz w:val="18"/>
          <w:szCs w:val="18"/>
          <w:lang w:val="pl-PL"/>
        </w:rPr>
      </w:pPr>
      <w:r w:rsidRPr="00702A17">
        <w:rPr>
          <w:rFonts w:ascii="Arial" w:hAnsi="Arial" w:cs="Arial"/>
          <w:i/>
          <w:iCs/>
          <w:sz w:val="18"/>
          <w:szCs w:val="18"/>
          <w:lang w:val="pl-PL"/>
        </w:rPr>
        <w:tab/>
        <w:t xml:space="preserve">    …..………………………………………………………………….</w:t>
      </w:r>
    </w:p>
    <w:p w14:paraId="62341E59" w14:textId="77777777" w:rsidR="0049735A" w:rsidRPr="00702A17" w:rsidRDefault="001860B0" w:rsidP="007C2B26">
      <w:pPr>
        <w:pStyle w:val="Domy"/>
        <w:tabs>
          <w:tab w:val="center" w:pos="1418"/>
          <w:tab w:val="center" w:pos="8505"/>
        </w:tabs>
        <w:jc w:val="right"/>
        <w:rPr>
          <w:rFonts w:ascii="Arial" w:hAnsi="Arial" w:cs="Arial"/>
          <w:i/>
          <w:sz w:val="20"/>
          <w:szCs w:val="20"/>
        </w:rPr>
      </w:pPr>
      <w:r w:rsidRPr="00702A17">
        <w:rPr>
          <w:rFonts w:ascii="Arial" w:hAnsi="Arial" w:cs="Arial"/>
          <w:i/>
          <w:iCs/>
          <w:sz w:val="20"/>
          <w:szCs w:val="20"/>
          <w:lang w:val="pl-PL"/>
        </w:rPr>
        <w:t xml:space="preserve">czytelny </w:t>
      </w:r>
      <w:r w:rsidR="004766A0" w:rsidRPr="00702A17">
        <w:rPr>
          <w:rFonts w:ascii="Arial" w:hAnsi="Arial" w:cs="Arial"/>
          <w:i/>
          <w:iCs/>
          <w:sz w:val="20"/>
          <w:szCs w:val="20"/>
          <w:lang w:val="pl-PL"/>
        </w:rPr>
        <w:t xml:space="preserve">podpis pracodawcy lub osoby </w:t>
      </w:r>
      <w:proofErr w:type="spellStart"/>
      <w:r w:rsidR="004766A0" w:rsidRPr="00702A17">
        <w:rPr>
          <w:rFonts w:ascii="Arial" w:hAnsi="Arial" w:cs="Arial"/>
          <w:i/>
          <w:iCs/>
          <w:sz w:val="20"/>
          <w:szCs w:val="20"/>
          <w:lang w:val="pl-PL"/>
        </w:rPr>
        <w:t>upra</w:t>
      </w:r>
      <w:r w:rsidRPr="00702A17">
        <w:rPr>
          <w:rFonts w:ascii="Arial" w:hAnsi="Arial" w:cs="Arial"/>
          <w:i/>
          <w:iCs/>
          <w:sz w:val="20"/>
          <w:szCs w:val="20"/>
          <w:lang w:val="pl-PL"/>
        </w:rPr>
        <w:t>wnion</w:t>
      </w:r>
      <w:r w:rsidRPr="00702A17">
        <w:rPr>
          <w:rFonts w:ascii="Arial" w:hAnsi="Arial" w:cs="Arial"/>
          <w:i/>
          <w:sz w:val="20"/>
          <w:szCs w:val="20"/>
        </w:rPr>
        <w:t>ej</w:t>
      </w:r>
      <w:proofErr w:type="spellEnd"/>
      <w:r w:rsidR="004766A0" w:rsidRPr="00702A17">
        <w:rPr>
          <w:rFonts w:ascii="Arial" w:hAnsi="Arial" w:cs="Arial"/>
          <w:i/>
          <w:sz w:val="20"/>
          <w:szCs w:val="20"/>
        </w:rPr>
        <w:t xml:space="preserve"> </w:t>
      </w:r>
      <w:r w:rsidRPr="00702A17">
        <w:rPr>
          <w:rFonts w:ascii="Arial" w:hAnsi="Arial" w:cs="Arial"/>
          <w:i/>
          <w:sz w:val="20"/>
          <w:szCs w:val="20"/>
        </w:rPr>
        <w:t xml:space="preserve">  </w:t>
      </w:r>
    </w:p>
    <w:p w14:paraId="047D1846" w14:textId="77777777" w:rsidR="0049735A" w:rsidRPr="00702A17" w:rsidRDefault="0049735A" w:rsidP="00DE3687">
      <w:pPr>
        <w:jc w:val="right"/>
        <w:rPr>
          <w:rFonts w:ascii="Arial" w:hAnsi="Arial" w:cs="Arial"/>
          <w:i/>
          <w:sz w:val="20"/>
          <w:szCs w:val="20"/>
        </w:rPr>
      </w:pPr>
    </w:p>
    <w:p w14:paraId="2BF1065C" w14:textId="77777777" w:rsidR="00556DCD" w:rsidRPr="00702A17" w:rsidRDefault="00556DCD" w:rsidP="00702A17">
      <w:pPr>
        <w:rPr>
          <w:rFonts w:ascii="Arial" w:hAnsi="Arial" w:cs="Arial"/>
          <w:i/>
          <w:sz w:val="20"/>
          <w:szCs w:val="20"/>
        </w:rPr>
      </w:pPr>
    </w:p>
    <w:p w14:paraId="588DD023" w14:textId="77777777" w:rsidR="00556DCD" w:rsidRPr="00702A17" w:rsidRDefault="00556DCD" w:rsidP="00DE3687">
      <w:pPr>
        <w:jc w:val="right"/>
        <w:rPr>
          <w:rFonts w:ascii="Arial" w:hAnsi="Arial" w:cs="Arial"/>
          <w:i/>
          <w:sz w:val="20"/>
          <w:szCs w:val="20"/>
        </w:rPr>
      </w:pPr>
    </w:p>
    <w:p w14:paraId="5376AAF3" w14:textId="77777777" w:rsidR="00CC7467" w:rsidRPr="00702A17" w:rsidRDefault="00CC7467" w:rsidP="00CC7467">
      <w:pPr>
        <w:pStyle w:val="Tekstprzypisudolnego2"/>
        <w:rPr>
          <w:rFonts w:ascii="Arial" w:hAnsi="Arial" w:cs="Arial"/>
          <w:sz w:val="18"/>
          <w:szCs w:val="18"/>
        </w:rPr>
      </w:pPr>
      <w:r w:rsidRPr="00702A17">
        <w:rPr>
          <w:rFonts w:ascii="Arial" w:hAnsi="Arial" w:cs="Arial"/>
          <w:sz w:val="18"/>
          <w:szCs w:val="18"/>
          <w:vertAlign w:val="superscript"/>
        </w:rPr>
        <w:t xml:space="preserve">1  </w:t>
      </w:r>
      <w:proofErr w:type="spellStart"/>
      <w:r w:rsidRPr="00702A17">
        <w:rPr>
          <w:rFonts w:ascii="Arial" w:hAnsi="Arial" w:cs="Arial"/>
          <w:sz w:val="18"/>
          <w:szCs w:val="18"/>
        </w:rPr>
        <w:t>niepotrzebne</w:t>
      </w:r>
      <w:proofErr w:type="spellEnd"/>
      <w:r w:rsidRPr="00702A1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02A17">
        <w:rPr>
          <w:rFonts w:ascii="Arial" w:hAnsi="Arial" w:cs="Arial"/>
          <w:sz w:val="18"/>
          <w:szCs w:val="18"/>
        </w:rPr>
        <w:t>skreślić</w:t>
      </w:r>
      <w:proofErr w:type="spellEnd"/>
    </w:p>
    <w:p w14:paraId="0A891D1F" w14:textId="5B0074DB" w:rsidR="00CC7467" w:rsidRPr="00702A17" w:rsidRDefault="00CC7467" w:rsidP="00CC7467">
      <w:pPr>
        <w:pStyle w:val="Tekstprzypisudolnego"/>
        <w:tabs>
          <w:tab w:val="left" w:pos="493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02A17">
        <w:rPr>
          <w:rFonts w:ascii="Arial" w:hAnsi="Arial" w:cs="Arial"/>
          <w:color w:val="000000" w:themeColor="text1"/>
          <w:sz w:val="18"/>
          <w:szCs w:val="18"/>
          <w:vertAlign w:val="superscript"/>
        </w:rPr>
        <w:t xml:space="preserve">2  </w:t>
      </w:r>
      <w:r w:rsidRPr="00702A17">
        <w:rPr>
          <w:rFonts w:ascii="Arial" w:hAnsi="Arial" w:cs="Arial"/>
          <w:color w:val="000000" w:themeColor="text1"/>
          <w:sz w:val="18"/>
          <w:szCs w:val="18"/>
        </w:rPr>
        <w:t xml:space="preserve">do przedstawionej pomocy de </w:t>
      </w:r>
      <w:proofErr w:type="spellStart"/>
      <w:r w:rsidRPr="00702A17">
        <w:rPr>
          <w:rFonts w:ascii="Arial" w:hAnsi="Arial" w:cs="Arial"/>
          <w:color w:val="000000" w:themeColor="text1"/>
          <w:sz w:val="18"/>
          <w:szCs w:val="18"/>
        </w:rPr>
        <w:t>minimis</w:t>
      </w:r>
      <w:proofErr w:type="spellEnd"/>
      <w:r w:rsidRPr="00702A17">
        <w:rPr>
          <w:rFonts w:ascii="Arial" w:hAnsi="Arial" w:cs="Arial"/>
          <w:color w:val="000000" w:themeColor="text1"/>
          <w:sz w:val="18"/>
          <w:szCs w:val="18"/>
        </w:rPr>
        <w:t xml:space="preserve"> należy zaliczyć również pomoc de </w:t>
      </w:r>
      <w:proofErr w:type="spellStart"/>
      <w:r w:rsidRPr="00702A17">
        <w:rPr>
          <w:rFonts w:ascii="Arial" w:hAnsi="Arial" w:cs="Arial"/>
          <w:color w:val="000000" w:themeColor="text1"/>
          <w:sz w:val="18"/>
          <w:szCs w:val="18"/>
        </w:rPr>
        <w:t>minimis</w:t>
      </w:r>
      <w:proofErr w:type="spellEnd"/>
      <w:r w:rsidRPr="00702A17">
        <w:rPr>
          <w:rFonts w:ascii="Arial" w:hAnsi="Arial" w:cs="Arial"/>
          <w:color w:val="000000" w:themeColor="text1"/>
          <w:sz w:val="18"/>
          <w:szCs w:val="18"/>
        </w:rPr>
        <w:t xml:space="preserve"> uzyskaną zgodnie z definicją pojęcia jednego przedsiębiorstwa tzw. "jedno przedsiębiorstwo" obejmuje wszystkie jednostki gospodarcze, które są ze sobą powiązane co najmniej jednym z następujących stosunków:</w:t>
      </w:r>
    </w:p>
    <w:p w14:paraId="492EF6DE" w14:textId="77777777" w:rsidR="00CC7467" w:rsidRPr="00702A17" w:rsidRDefault="00CC7467" w:rsidP="00CC7467">
      <w:pPr>
        <w:pStyle w:val="Tekstprzypisudolnego"/>
        <w:tabs>
          <w:tab w:val="left" w:pos="240"/>
        </w:tabs>
        <w:rPr>
          <w:rFonts w:ascii="Arial" w:hAnsi="Arial" w:cs="Arial"/>
          <w:color w:val="000000" w:themeColor="text1"/>
          <w:sz w:val="18"/>
          <w:szCs w:val="18"/>
        </w:rPr>
      </w:pPr>
      <w:r w:rsidRPr="00702A17">
        <w:rPr>
          <w:rFonts w:ascii="Arial" w:hAnsi="Arial" w:cs="Arial"/>
          <w:color w:val="000000" w:themeColor="text1"/>
          <w:sz w:val="18"/>
          <w:szCs w:val="18"/>
        </w:rPr>
        <w:tab/>
        <w:t>a) jedna jednostka gospodarcza posiada w drugiej jednostce gospodarczej większość praw głosu akcjonariuszy, wspólników lub członków;</w:t>
      </w:r>
    </w:p>
    <w:p w14:paraId="29C17CDD" w14:textId="77777777" w:rsidR="00CC7467" w:rsidRPr="00702A17" w:rsidRDefault="00CC7467" w:rsidP="00CC7467">
      <w:pPr>
        <w:pStyle w:val="Textbody"/>
        <w:tabs>
          <w:tab w:val="left" w:pos="255"/>
        </w:tabs>
        <w:spacing w:after="0" w:line="100" w:lineRule="atLeast"/>
        <w:jc w:val="both"/>
        <w:rPr>
          <w:rFonts w:ascii="Arial" w:hAnsi="Arial" w:cs="Arial"/>
          <w:color w:val="000000" w:themeColor="text1"/>
          <w:sz w:val="18"/>
          <w:szCs w:val="18"/>
          <w:lang w:val="pl-PL"/>
        </w:rPr>
      </w:pPr>
      <w:r w:rsidRPr="00702A17">
        <w:rPr>
          <w:rFonts w:ascii="Arial" w:hAnsi="Arial" w:cs="Arial"/>
          <w:color w:val="000000" w:themeColor="text1"/>
          <w:sz w:val="18"/>
          <w:szCs w:val="18"/>
          <w:lang w:val="pl-PL"/>
        </w:rPr>
        <w:tab/>
        <w:t>b) jedna jednostka gospodarcza ma prawo wyznaczyć lub odwołać większość członków organu administracyjnego, zarządzającego lub nadzorczego innej jednostki gospodarczej;</w:t>
      </w:r>
    </w:p>
    <w:p w14:paraId="7EDFF86F" w14:textId="77777777" w:rsidR="00CC7467" w:rsidRPr="00702A17" w:rsidRDefault="00CC7467" w:rsidP="00CC7467">
      <w:pPr>
        <w:pStyle w:val="Textbody"/>
        <w:tabs>
          <w:tab w:val="left" w:pos="255"/>
        </w:tabs>
        <w:spacing w:after="0" w:line="100" w:lineRule="atLeast"/>
        <w:jc w:val="both"/>
        <w:rPr>
          <w:rFonts w:ascii="Arial" w:hAnsi="Arial" w:cs="Arial"/>
          <w:color w:val="000000" w:themeColor="text1"/>
          <w:sz w:val="18"/>
          <w:szCs w:val="18"/>
          <w:lang w:val="pl-PL"/>
        </w:rPr>
      </w:pPr>
      <w:r w:rsidRPr="00702A17">
        <w:rPr>
          <w:rFonts w:ascii="Arial" w:hAnsi="Arial" w:cs="Arial"/>
          <w:color w:val="000000" w:themeColor="text1"/>
          <w:sz w:val="18"/>
          <w:szCs w:val="18"/>
          <w:lang w:val="pl-PL"/>
        </w:rPr>
        <w:lastRenderedPageBreak/>
        <w:tab/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714AA578" w14:textId="77777777" w:rsidR="00CC7467" w:rsidRPr="00702A17" w:rsidRDefault="00CC7467" w:rsidP="00CC7467">
      <w:pPr>
        <w:pStyle w:val="Textbody"/>
        <w:tabs>
          <w:tab w:val="left" w:pos="255"/>
        </w:tabs>
        <w:spacing w:after="0" w:line="100" w:lineRule="atLeast"/>
        <w:jc w:val="both"/>
        <w:rPr>
          <w:rFonts w:ascii="Arial" w:hAnsi="Arial" w:cs="Arial"/>
          <w:color w:val="000000" w:themeColor="text1"/>
          <w:sz w:val="18"/>
          <w:szCs w:val="18"/>
          <w:lang w:val="pl-PL"/>
        </w:rPr>
      </w:pPr>
      <w:r w:rsidRPr="00702A17">
        <w:rPr>
          <w:rFonts w:ascii="Arial" w:hAnsi="Arial" w:cs="Arial"/>
          <w:color w:val="000000" w:themeColor="text1"/>
          <w:sz w:val="18"/>
          <w:szCs w:val="18"/>
          <w:lang w:val="pl-PL"/>
        </w:rPr>
        <w:tab/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57BAE334" w14:textId="3B8FD086" w:rsidR="00CC238D" w:rsidRPr="00702A17" w:rsidRDefault="00CC7467" w:rsidP="00954200">
      <w:pPr>
        <w:pStyle w:val="Tekstprzypisudolnego"/>
        <w:rPr>
          <w:rFonts w:ascii="Arial" w:hAnsi="Arial" w:cs="Arial"/>
          <w:color w:val="000000" w:themeColor="text1"/>
          <w:sz w:val="18"/>
          <w:szCs w:val="18"/>
        </w:rPr>
      </w:pPr>
      <w:r w:rsidRPr="00702A17">
        <w:rPr>
          <w:rFonts w:ascii="Arial" w:hAnsi="Arial" w:cs="Arial"/>
          <w:color w:val="000000" w:themeColor="text1"/>
          <w:sz w:val="18"/>
          <w:szCs w:val="18"/>
        </w:rPr>
        <w:t>Jednostki gospodarcze pozostające w jakimkolwiek ze stosunków, o których mowa w pkt a)-d),  za pośrednictwem jednej innej jednostki gospodarczej lub kilku innych jednostek gospodarczych również są uznawane za jedno przedsiębiorstwo.</w:t>
      </w:r>
    </w:p>
    <w:sectPr w:rsidR="00CC238D" w:rsidRPr="00702A17" w:rsidSect="00D378EF">
      <w:headerReference w:type="default" r:id="rId8"/>
      <w:headerReference w:type="first" r:id="rId9"/>
      <w:footnotePr>
        <w:numRestart w:val="eachPage"/>
      </w:footnotePr>
      <w:pgSz w:w="11907" w:h="16840"/>
      <w:pgMar w:top="568" w:right="1304" w:bottom="1135" w:left="1304" w:header="567" w:footer="2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6135" w14:textId="77777777" w:rsidR="006E5EED" w:rsidRDefault="006E5EED">
      <w:r>
        <w:separator/>
      </w:r>
    </w:p>
  </w:endnote>
  <w:endnote w:type="continuationSeparator" w:id="0">
    <w:p w14:paraId="4096D84A" w14:textId="77777777" w:rsidR="006E5EED" w:rsidRDefault="006E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B3069" w14:textId="77777777" w:rsidR="006E5EED" w:rsidRDefault="006E5EED">
      <w:r>
        <w:separator/>
      </w:r>
    </w:p>
  </w:footnote>
  <w:footnote w:type="continuationSeparator" w:id="0">
    <w:p w14:paraId="1A158B86" w14:textId="77777777" w:rsidR="006E5EED" w:rsidRDefault="006E5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770E2" w14:textId="77777777"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BDFEA" w14:textId="77777777" w:rsidR="00F3667C" w:rsidRPr="00DA4EF5" w:rsidRDefault="00F3667C" w:rsidP="00156D2F">
    <w:pPr>
      <w:jc w:val="right"/>
      <w:rPr>
        <w:b/>
      </w:rPr>
    </w:pPr>
  </w:p>
  <w:p w14:paraId="6969E2E8" w14:textId="77777777"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5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7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5"/>
  </w:num>
  <w:num w:numId="22">
    <w:abstractNumId w:val="30"/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42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197"/>
    <w:rsid w:val="00001EC5"/>
    <w:rsid w:val="000106D4"/>
    <w:rsid w:val="00016A68"/>
    <w:rsid w:val="00021B16"/>
    <w:rsid w:val="000255D6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E2563"/>
    <w:rsid w:val="002F162C"/>
    <w:rsid w:val="002F79EB"/>
    <w:rsid w:val="003007AB"/>
    <w:rsid w:val="00302ABB"/>
    <w:rsid w:val="003062B0"/>
    <w:rsid w:val="003234B0"/>
    <w:rsid w:val="00324388"/>
    <w:rsid w:val="00324E1E"/>
    <w:rsid w:val="00330380"/>
    <w:rsid w:val="00330D29"/>
    <w:rsid w:val="003324DD"/>
    <w:rsid w:val="0033279B"/>
    <w:rsid w:val="00334F37"/>
    <w:rsid w:val="003368FC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B788D"/>
    <w:rsid w:val="003C0B35"/>
    <w:rsid w:val="003C3B64"/>
    <w:rsid w:val="003D2F30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351"/>
    <w:rsid w:val="00467D10"/>
    <w:rsid w:val="004714C4"/>
    <w:rsid w:val="004728F0"/>
    <w:rsid w:val="004751AB"/>
    <w:rsid w:val="004766A0"/>
    <w:rsid w:val="004769ED"/>
    <w:rsid w:val="00477207"/>
    <w:rsid w:val="00477303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4A35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56DCD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264"/>
    <w:rsid w:val="006014E0"/>
    <w:rsid w:val="00606094"/>
    <w:rsid w:val="00606A88"/>
    <w:rsid w:val="006079BA"/>
    <w:rsid w:val="006159E4"/>
    <w:rsid w:val="00620B47"/>
    <w:rsid w:val="006330DB"/>
    <w:rsid w:val="00633618"/>
    <w:rsid w:val="00633A98"/>
    <w:rsid w:val="00642741"/>
    <w:rsid w:val="00644672"/>
    <w:rsid w:val="0064653D"/>
    <w:rsid w:val="00650CB0"/>
    <w:rsid w:val="006621DC"/>
    <w:rsid w:val="00664802"/>
    <w:rsid w:val="006669F6"/>
    <w:rsid w:val="00671FFB"/>
    <w:rsid w:val="006722DE"/>
    <w:rsid w:val="00672FBE"/>
    <w:rsid w:val="00680300"/>
    <w:rsid w:val="0068359F"/>
    <w:rsid w:val="00686FAB"/>
    <w:rsid w:val="006A115A"/>
    <w:rsid w:val="006A5036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5EED"/>
    <w:rsid w:val="006E6A9A"/>
    <w:rsid w:val="006F27C9"/>
    <w:rsid w:val="006F4E38"/>
    <w:rsid w:val="006F5590"/>
    <w:rsid w:val="007019D8"/>
    <w:rsid w:val="00702A17"/>
    <w:rsid w:val="00710329"/>
    <w:rsid w:val="00710501"/>
    <w:rsid w:val="00715FF4"/>
    <w:rsid w:val="0072609D"/>
    <w:rsid w:val="0073021D"/>
    <w:rsid w:val="00745514"/>
    <w:rsid w:val="007517F5"/>
    <w:rsid w:val="00753331"/>
    <w:rsid w:val="00763D47"/>
    <w:rsid w:val="00772197"/>
    <w:rsid w:val="007818FF"/>
    <w:rsid w:val="0078195F"/>
    <w:rsid w:val="00787411"/>
    <w:rsid w:val="007947AD"/>
    <w:rsid w:val="007A1A91"/>
    <w:rsid w:val="007A1DAD"/>
    <w:rsid w:val="007A31A5"/>
    <w:rsid w:val="007B70E9"/>
    <w:rsid w:val="007B774C"/>
    <w:rsid w:val="007C2603"/>
    <w:rsid w:val="007C2B26"/>
    <w:rsid w:val="007C4BBD"/>
    <w:rsid w:val="007C6179"/>
    <w:rsid w:val="007F004F"/>
    <w:rsid w:val="007F0D35"/>
    <w:rsid w:val="007F5AED"/>
    <w:rsid w:val="00801803"/>
    <w:rsid w:val="0080303C"/>
    <w:rsid w:val="00807766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69BB"/>
    <w:rsid w:val="008773B0"/>
    <w:rsid w:val="00883A8D"/>
    <w:rsid w:val="008909EC"/>
    <w:rsid w:val="008A099B"/>
    <w:rsid w:val="008A2C06"/>
    <w:rsid w:val="008A35EC"/>
    <w:rsid w:val="008A4B9A"/>
    <w:rsid w:val="008A640C"/>
    <w:rsid w:val="008A657C"/>
    <w:rsid w:val="008B03B7"/>
    <w:rsid w:val="008B7324"/>
    <w:rsid w:val="008B7ADA"/>
    <w:rsid w:val="008D02FA"/>
    <w:rsid w:val="008E2A00"/>
    <w:rsid w:val="008E2B9C"/>
    <w:rsid w:val="008E77E2"/>
    <w:rsid w:val="008E7F8E"/>
    <w:rsid w:val="008F7D23"/>
    <w:rsid w:val="00902DC5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54200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D77AC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CA4"/>
    <w:rsid w:val="00AA4E80"/>
    <w:rsid w:val="00AA7ED1"/>
    <w:rsid w:val="00AB3886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81500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BF7D09"/>
    <w:rsid w:val="00C00A83"/>
    <w:rsid w:val="00C123F3"/>
    <w:rsid w:val="00C214B7"/>
    <w:rsid w:val="00C234F2"/>
    <w:rsid w:val="00C24826"/>
    <w:rsid w:val="00C33097"/>
    <w:rsid w:val="00C364AE"/>
    <w:rsid w:val="00C41CB8"/>
    <w:rsid w:val="00C43D49"/>
    <w:rsid w:val="00C577A1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B33B6"/>
    <w:rsid w:val="00CC0950"/>
    <w:rsid w:val="00CC238D"/>
    <w:rsid w:val="00CC2B42"/>
    <w:rsid w:val="00CC2C4A"/>
    <w:rsid w:val="00CC7467"/>
    <w:rsid w:val="00CD222B"/>
    <w:rsid w:val="00CD30CA"/>
    <w:rsid w:val="00CD34E9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378EF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27101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76C"/>
    <w:rsid w:val="00EC5D7C"/>
    <w:rsid w:val="00EC70EB"/>
    <w:rsid w:val="00ED0DC9"/>
    <w:rsid w:val="00ED34FC"/>
    <w:rsid w:val="00ED5BDD"/>
    <w:rsid w:val="00EE5E08"/>
    <w:rsid w:val="00EF0E46"/>
    <w:rsid w:val="00EF1DB5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66F7FD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  <w:style w:type="paragraph" w:styleId="Poprawka">
    <w:name w:val="Revision"/>
    <w:hidden/>
    <w:uiPriority w:val="99"/>
    <w:semiHidden/>
    <w:rsid w:val="006648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A30CF-FAD4-41CC-8C14-A1C013F44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Katarzyna Kościelniak</cp:lastModifiedBy>
  <cp:revision>9</cp:revision>
  <cp:lastPrinted>2019-02-04T09:20:00Z</cp:lastPrinted>
  <dcterms:created xsi:type="dcterms:W3CDTF">2020-01-13T07:50:00Z</dcterms:created>
  <dcterms:modified xsi:type="dcterms:W3CDTF">2022-01-28T08:35:00Z</dcterms:modified>
</cp:coreProperties>
</file>