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DB5" w:rsidRPr="00533DB5" w:rsidRDefault="00533DB5" w:rsidP="00533DB5">
      <w:pPr>
        <w:spacing w:after="0" w:line="240" w:lineRule="auto"/>
        <w:jc w:val="right"/>
        <w:rPr>
          <w:rFonts w:ascii="Arial" w:hAnsi="Arial" w:cs="Arial"/>
          <w:iCs/>
        </w:rPr>
      </w:pPr>
      <w:r w:rsidRPr="00533DB5">
        <w:rPr>
          <w:rFonts w:ascii="Arial" w:hAnsi="Arial" w:cs="Arial"/>
          <w:iCs/>
        </w:rPr>
        <w:t>Załączni</w:t>
      </w:r>
      <w:bookmarkStart w:id="0" w:name="_GoBack"/>
      <w:bookmarkEnd w:id="0"/>
      <w:r w:rsidRPr="00533DB5">
        <w:rPr>
          <w:rFonts w:ascii="Arial" w:hAnsi="Arial" w:cs="Arial"/>
          <w:iCs/>
        </w:rPr>
        <w:t xml:space="preserve">k nr 9 </w:t>
      </w:r>
    </w:p>
    <w:p w:rsidR="00533DB5" w:rsidRPr="00533DB5" w:rsidRDefault="00533DB5" w:rsidP="00533DB5">
      <w:pPr>
        <w:spacing w:after="0" w:line="240" w:lineRule="auto"/>
        <w:jc w:val="right"/>
        <w:rPr>
          <w:rFonts w:ascii="Arial" w:hAnsi="Arial" w:cs="Arial"/>
          <w:iCs/>
        </w:rPr>
      </w:pPr>
      <w:r w:rsidRPr="00533DB5">
        <w:rPr>
          <w:rFonts w:ascii="Arial" w:hAnsi="Arial" w:cs="Arial"/>
          <w:iCs/>
        </w:rPr>
        <w:t xml:space="preserve">do wniosku o przyznanie środków z KFS </w:t>
      </w:r>
    </w:p>
    <w:p w:rsidR="00533DB5" w:rsidRPr="00533DB5" w:rsidRDefault="00533DB5" w:rsidP="00533DB5">
      <w:pPr>
        <w:jc w:val="center"/>
        <w:rPr>
          <w:rFonts w:ascii="Arial" w:hAnsi="Arial" w:cs="Arial"/>
          <w:b/>
        </w:rPr>
      </w:pPr>
    </w:p>
    <w:p w:rsidR="00533DB5" w:rsidRPr="00533DB5" w:rsidRDefault="00513974" w:rsidP="00533DB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533DB5" w:rsidRPr="00533DB5">
        <w:rPr>
          <w:rFonts w:ascii="Arial" w:hAnsi="Arial" w:cs="Arial"/>
          <w:b/>
        </w:rPr>
        <w:t>OŚWIADCZENIE</w:t>
      </w:r>
    </w:p>
    <w:p w:rsidR="00533DB5" w:rsidRPr="00533DB5" w:rsidRDefault="00533DB5" w:rsidP="00533DB5">
      <w:pPr>
        <w:rPr>
          <w:rFonts w:ascii="Arial" w:hAnsi="Arial" w:cs="Arial"/>
          <w:b/>
        </w:rPr>
      </w:pPr>
    </w:p>
    <w:p w:rsidR="00533DB5" w:rsidRPr="00533DB5" w:rsidRDefault="00533DB5" w:rsidP="00533DB5">
      <w:pPr>
        <w:spacing w:after="0" w:line="360" w:lineRule="auto"/>
        <w:rPr>
          <w:rFonts w:ascii="Arial" w:hAnsi="Arial" w:cs="Arial"/>
        </w:rPr>
      </w:pPr>
      <w:r w:rsidRPr="00533DB5">
        <w:rPr>
          <w:rFonts w:ascii="Arial" w:hAnsi="Arial" w:cs="Arial"/>
        </w:rPr>
        <w:t xml:space="preserve">Oświadczam, że </w:t>
      </w:r>
      <w:r w:rsidRPr="00533DB5">
        <w:rPr>
          <w:rFonts w:ascii="Arial" w:hAnsi="Arial" w:cs="Arial"/>
          <w:b/>
          <w:u w:val="single"/>
        </w:rPr>
        <w:t>nie podlegam wykluczeniu z ubiegania się o udzielenie wsparcia</w:t>
      </w:r>
      <w:r w:rsidRPr="00533DB5">
        <w:rPr>
          <w:rFonts w:ascii="Arial" w:hAnsi="Arial" w:cs="Arial"/>
        </w:rPr>
        <w:t xml:space="preserve"> </w:t>
      </w:r>
      <w:r w:rsidRPr="00533DB5">
        <w:rPr>
          <w:rFonts w:ascii="Arial" w:hAnsi="Arial" w:cs="Arial"/>
        </w:rPr>
        <w:br/>
        <w:t>na podstawie art. 5l</w:t>
      </w:r>
      <w:r w:rsidRPr="00533DB5">
        <w:rPr>
          <w:rFonts w:ascii="Arial" w:hAnsi="Arial" w:cs="Arial"/>
          <w:vertAlign w:val="superscript"/>
        </w:rPr>
        <w:t>1</w:t>
      </w:r>
      <w:r w:rsidRPr="00533DB5">
        <w:rPr>
          <w:rFonts w:ascii="Arial" w:hAnsi="Arial" w:cs="Arial"/>
        </w:rPr>
        <w:t xml:space="preserve"> rozporządzenia Rady (UE) nr 833/2014 z dnia 31 lipca 2014 r. dotyczącego środków ograniczających w związku z działaniami Rosji destabilizującym sytuację na Ukrainie (</w:t>
      </w:r>
      <w:proofErr w:type="spellStart"/>
      <w:r w:rsidRPr="00533DB5">
        <w:rPr>
          <w:rFonts w:ascii="Arial" w:hAnsi="Arial" w:cs="Arial"/>
        </w:rPr>
        <w:t>Dz.Urz.UE</w:t>
      </w:r>
      <w:proofErr w:type="spellEnd"/>
      <w:r w:rsidRPr="00533DB5">
        <w:rPr>
          <w:rFonts w:ascii="Arial" w:hAnsi="Arial" w:cs="Arial"/>
        </w:rPr>
        <w:t xml:space="preserve"> nr L111 z 8.4.2022, str. 1), zm. rozporządzeniem Rady (UE) 2022/576 z dnia 8 kwietnia 2022 r. w sprawie zmiany rozporządzenia (UE) nr 833/2014.</w:t>
      </w:r>
    </w:p>
    <w:p w:rsidR="00533DB5" w:rsidRPr="00533DB5" w:rsidRDefault="00533DB5" w:rsidP="00533DB5">
      <w:pPr>
        <w:rPr>
          <w:rFonts w:ascii="Arial" w:hAnsi="Arial" w:cs="Arial"/>
        </w:rPr>
      </w:pPr>
    </w:p>
    <w:p w:rsidR="00533DB5" w:rsidRPr="00533DB5" w:rsidRDefault="00533DB5" w:rsidP="00513974">
      <w:pPr>
        <w:spacing w:after="0" w:line="360" w:lineRule="auto"/>
        <w:rPr>
          <w:rStyle w:val="Hipercze"/>
          <w:rFonts w:ascii="Arial" w:hAnsi="Arial" w:cs="Arial"/>
        </w:rPr>
      </w:pPr>
      <w:r w:rsidRPr="00533DB5">
        <w:rPr>
          <w:rFonts w:ascii="Arial" w:hAnsi="Arial" w:cs="Arial"/>
        </w:rPr>
        <w:t xml:space="preserve">Ponadto oświadczam, iż nie jestem związany z osobami lub podmiotami, względem których stosowane są środki sankcyjne i które figurują na listach unijnych i krajowych oraz </w:t>
      </w:r>
      <w:r w:rsidRPr="00533DB5">
        <w:rPr>
          <w:rFonts w:ascii="Arial" w:hAnsi="Arial" w:cs="Arial"/>
        </w:rPr>
        <w:br/>
        <w:t>nie znajduję się na takiej liście. Przed złożeniem oświadczenia zapoznałem się z rejestrem osób/podmiotów objętych przedmiotowymi sankcjami zamieszczonym na stronie BIP MSWiA:</w:t>
      </w:r>
      <w:r w:rsidR="00852A7A">
        <w:rPr>
          <w:rFonts w:ascii="Arial" w:hAnsi="Arial" w:cs="Arial"/>
        </w:rPr>
        <w:t xml:space="preserve"> </w:t>
      </w:r>
      <w:r w:rsidRPr="00533DB5">
        <w:rPr>
          <w:rFonts w:ascii="Arial" w:hAnsi="Arial" w:cs="Arial"/>
          <w:u w:val="single"/>
        </w:rPr>
        <w:fldChar w:fldCharType="begin"/>
      </w:r>
      <w:r w:rsidRPr="00533DB5">
        <w:rPr>
          <w:rFonts w:ascii="Arial" w:hAnsi="Arial" w:cs="Arial"/>
          <w:u w:val="single"/>
        </w:rPr>
        <w:instrText xml:space="preserve"> HYPERLINK "http://www.gov.pl/web/mswia/lista-osob-i-podmiotow-objetych-sankcjami" </w:instrText>
      </w:r>
      <w:r w:rsidRPr="00533DB5">
        <w:rPr>
          <w:rFonts w:ascii="Arial" w:hAnsi="Arial" w:cs="Arial"/>
          <w:u w:val="single"/>
        </w:rPr>
        <w:fldChar w:fldCharType="separate"/>
      </w:r>
      <w:r w:rsidRPr="00533DB5">
        <w:rPr>
          <w:rStyle w:val="Hipercze"/>
          <w:rFonts w:ascii="Arial" w:hAnsi="Arial" w:cs="Arial"/>
        </w:rPr>
        <w:t xml:space="preserve">www.gov.pl/web/mswia/lista-osob-i-podmiotow-objetych-sankcjami  </w:t>
      </w:r>
    </w:p>
    <w:p w:rsidR="00533DB5" w:rsidRPr="00533DB5" w:rsidRDefault="00533DB5" w:rsidP="00513974">
      <w:pPr>
        <w:spacing w:after="0" w:line="360" w:lineRule="auto"/>
        <w:rPr>
          <w:rStyle w:val="Hipercze"/>
          <w:rFonts w:ascii="Arial" w:hAnsi="Arial" w:cs="Arial"/>
        </w:rPr>
      </w:pPr>
    </w:p>
    <w:p w:rsidR="00533DB5" w:rsidRPr="00533DB5" w:rsidRDefault="00533DB5" w:rsidP="00513974">
      <w:pPr>
        <w:spacing w:after="0" w:line="360" w:lineRule="auto"/>
        <w:ind w:left="4956"/>
        <w:rPr>
          <w:rFonts w:ascii="Arial" w:hAnsi="Arial" w:cs="Arial"/>
        </w:rPr>
      </w:pPr>
      <w:r w:rsidRPr="00533DB5">
        <w:rPr>
          <w:rFonts w:ascii="Arial" w:hAnsi="Arial" w:cs="Arial"/>
        </w:rPr>
        <w:fldChar w:fldCharType="end"/>
      </w:r>
      <w:r w:rsidRPr="00533DB5">
        <w:rPr>
          <w:rFonts w:ascii="Arial" w:hAnsi="Arial" w:cs="Arial"/>
        </w:rPr>
        <w:t xml:space="preserve">                                                                                                                                           ……</w:t>
      </w:r>
      <w:r w:rsidR="00513974">
        <w:rPr>
          <w:rFonts w:ascii="Arial" w:hAnsi="Arial" w:cs="Arial"/>
        </w:rPr>
        <w:t>…</w:t>
      </w:r>
      <w:r w:rsidRPr="00533DB5">
        <w:rPr>
          <w:rFonts w:ascii="Arial" w:hAnsi="Arial" w:cs="Arial"/>
        </w:rPr>
        <w:t>…..………………………………….</w:t>
      </w:r>
    </w:p>
    <w:p w:rsidR="00533DB5" w:rsidRPr="00533DB5" w:rsidRDefault="00533DB5" w:rsidP="00533DB5">
      <w:pPr>
        <w:rPr>
          <w:rFonts w:ascii="Arial" w:hAnsi="Arial" w:cs="Arial"/>
        </w:rPr>
      </w:pPr>
      <w:r w:rsidRPr="00533DB5">
        <w:rPr>
          <w:rFonts w:ascii="Arial" w:hAnsi="Arial" w:cs="Arial"/>
        </w:rPr>
        <w:t xml:space="preserve">                                                                                /data i podpis składającego oświadczenie/                                                                      </w:t>
      </w:r>
    </w:p>
    <w:p w:rsidR="00533DB5" w:rsidRPr="00533DB5" w:rsidRDefault="00533DB5" w:rsidP="00533DB5">
      <w:pPr>
        <w:rPr>
          <w:rFonts w:ascii="Arial" w:hAnsi="Arial" w:cs="Arial"/>
        </w:rPr>
      </w:pPr>
    </w:p>
    <w:p w:rsidR="00533DB5" w:rsidRPr="00513974" w:rsidRDefault="00513974" w:rsidP="00533DB5">
      <w:pPr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br/>
      </w:r>
      <w:r w:rsidR="00533DB5" w:rsidRPr="00513974">
        <w:rPr>
          <w:rFonts w:ascii="Arial" w:hAnsi="Arial" w:cs="Arial"/>
          <w:b/>
          <w:i/>
          <w:u w:val="single"/>
        </w:rPr>
        <w:t>Weryfikacja UP</w:t>
      </w:r>
    </w:p>
    <w:p w:rsidR="00533DB5" w:rsidRPr="00533DB5" w:rsidRDefault="00533DB5" w:rsidP="00513974">
      <w:pPr>
        <w:spacing w:after="0" w:line="360" w:lineRule="auto"/>
        <w:rPr>
          <w:rFonts w:ascii="Arial" w:hAnsi="Arial" w:cs="Arial"/>
        </w:rPr>
      </w:pPr>
      <w:r w:rsidRPr="00533DB5">
        <w:rPr>
          <w:rFonts w:ascii="Arial" w:hAnsi="Arial" w:cs="Arial"/>
        </w:rPr>
        <w:t xml:space="preserve">Wyżej wymieniony przedsiębiorca/pracodawca figuruje/nie figuruje w rejestrze osób/podmiotów objętych przedmiotowymi sankcjami zamieszczonym na stronie BIP MSWiA: </w:t>
      </w:r>
      <w:hyperlink r:id="rId4" w:history="1">
        <w:r w:rsidRPr="00533DB5">
          <w:rPr>
            <w:rStyle w:val="Hipercze"/>
            <w:rFonts w:ascii="Arial" w:hAnsi="Arial" w:cs="Arial"/>
          </w:rPr>
          <w:t>www.gov.pl/web/mswia/lista-osob-i-podmiotow-objetych-sankcjami</w:t>
        </w:r>
      </w:hyperlink>
      <w:r w:rsidRPr="00533DB5">
        <w:rPr>
          <w:rFonts w:ascii="Arial" w:hAnsi="Arial" w:cs="Arial"/>
        </w:rPr>
        <w:t>.</w:t>
      </w:r>
    </w:p>
    <w:p w:rsidR="00533DB5" w:rsidRPr="00533DB5" w:rsidRDefault="00533DB5" w:rsidP="00533DB5">
      <w:pPr>
        <w:rPr>
          <w:rFonts w:ascii="Arial" w:hAnsi="Arial" w:cs="Arial"/>
        </w:rPr>
      </w:pPr>
    </w:p>
    <w:p w:rsidR="00533DB5" w:rsidRPr="00533DB5" w:rsidRDefault="00513974" w:rsidP="00513974">
      <w:pPr>
        <w:ind w:left="4956"/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533DB5" w:rsidRPr="00533DB5">
        <w:rPr>
          <w:rFonts w:ascii="Arial" w:hAnsi="Arial" w:cs="Arial"/>
        </w:rPr>
        <w:t>………..………………………………….</w:t>
      </w:r>
    </w:p>
    <w:p w:rsidR="00533DB5" w:rsidRPr="00533DB5" w:rsidRDefault="00533DB5" w:rsidP="00533DB5">
      <w:pPr>
        <w:rPr>
          <w:rFonts w:ascii="Arial" w:hAnsi="Arial" w:cs="Arial"/>
        </w:rPr>
      </w:pPr>
      <w:r w:rsidRPr="00533DB5">
        <w:rPr>
          <w:rFonts w:ascii="Arial" w:hAnsi="Arial" w:cs="Arial"/>
        </w:rPr>
        <w:t xml:space="preserve">                                          </w:t>
      </w:r>
      <w:r w:rsidR="00513974">
        <w:rPr>
          <w:rFonts w:ascii="Arial" w:hAnsi="Arial" w:cs="Arial"/>
        </w:rPr>
        <w:tab/>
      </w:r>
      <w:r w:rsidR="00513974">
        <w:rPr>
          <w:rFonts w:ascii="Arial" w:hAnsi="Arial" w:cs="Arial"/>
        </w:rPr>
        <w:tab/>
      </w:r>
      <w:r w:rsidR="00513974">
        <w:rPr>
          <w:rFonts w:ascii="Arial" w:hAnsi="Arial" w:cs="Arial"/>
        </w:rPr>
        <w:tab/>
      </w:r>
      <w:r w:rsidR="00513974">
        <w:rPr>
          <w:rFonts w:ascii="Arial" w:hAnsi="Arial" w:cs="Arial"/>
        </w:rPr>
        <w:tab/>
        <w:t xml:space="preserve">      </w:t>
      </w:r>
      <w:r w:rsidRPr="00533DB5">
        <w:rPr>
          <w:rFonts w:ascii="Arial" w:hAnsi="Arial" w:cs="Arial"/>
        </w:rPr>
        <w:t xml:space="preserve">/data i podpis pracownika UP/ </w:t>
      </w:r>
    </w:p>
    <w:p w:rsidR="00533DB5" w:rsidRPr="00533DB5" w:rsidRDefault="00533DB5" w:rsidP="00533DB5">
      <w:pPr>
        <w:rPr>
          <w:rFonts w:ascii="Arial" w:hAnsi="Arial" w:cs="Arial"/>
        </w:rPr>
      </w:pPr>
      <w:r w:rsidRPr="00533DB5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7C0C71" wp14:editId="5CF61EAB">
                <wp:simplePos x="0" y="0"/>
                <wp:positionH relativeFrom="column">
                  <wp:posOffset>52704</wp:posOffset>
                </wp:positionH>
                <wp:positionV relativeFrom="paragraph">
                  <wp:posOffset>124460</wp:posOffset>
                </wp:positionV>
                <wp:extent cx="5686425" cy="19050"/>
                <wp:effectExtent l="0" t="0" r="28575" b="19050"/>
                <wp:wrapNone/>
                <wp:docPr id="3" name="Łącznik prostoliniow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8642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3183A8" id="Łącznik prostoliniowy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15pt,9.8pt" to="451.9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" strokecolor="#5b9bd5 [3204]" strokeweight=".5pt">
                <v:stroke joinstyle="miter"/>
              </v:line>
            </w:pict>
          </mc:Fallback>
        </mc:AlternateContent>
      </w:r>
    </w:p>
    <w:p w:rsidR="00533DB5" w:rsidRPr="00513974" w:rsidRDefault="00533DB5" w:rsidP="00533DB5">
      <w:pPr>
        <w:rPr>
          <w:rFonts w:ascii="Arial" w:hAnsi="Arial" w:cs="Arial"/>
          <w:i/>
          <w:sz w:val="18"/>
        </w:rPr>
      </w:pPr>
      <w:r w:rsidRPr="00533DB5">
        <w:rPr>
          <w:rFonts w:ascii="Arial" w:hAnsi="Arial" w:cs="Arial"/>
          <w:vertAlign w:val="superscript"/>
        </w:rPr>
        <w:t xml:space="preserve">1 </w:t>
      </w:r>
      <w:r w:rsidRPr="00513974">
        <w:rPr>
          <w:rFonts w:ascii="Arial" w:hAnsi="Arial" w:cs="Arial"/>
          <w:sz w:val="18"/>
        </w:rPr>
        <w:t>art.  5l zawarty w Rozporządzeniu Rady (UE) 2022/576 z dnia 8 kwietnia 2022 r. w sprawie zmiany rozporządzenia (UE) nr 833/2014 dotyczącego środków ograniczających w związku z działaniami Rosji destabilizującymi sytuację na Ukrainie „</w:t>
      </w:r>
      <w:r w:rsidRPr="00513974">
        <w:rPr>
          <w:rFonts w:ascii="Arial" w:hAnsi="Arial" w:cs="Arial"/>
          <w:b/>
          <w:i/>
          <w:sz w:val="18"/>
        </w:rPr>
        <w:t xml:space="preserve">zakazuje się udzielania bezpośredniego lub pośredniego wsparcia, w tym udzielania finansowania i pomocy finansowej lub przyznawania jakichkolwiek innych korzyści w ramach programu Unii, Euratomu lub krajowego programu państwa członkowskiego oraz umów w rozumieniu rozporządzenia (UE, </w:t>
      </w:r>
      <w:proofErr w:type="spellStart"/>
      <w:r w:rsidRPr="00513974">
        <w:rPr>
          <w:rFonts w:ascii="Arial" w:hAnsi="Arial" w:cs="Arial"/>
          <w:b/>
          <w:i/>
          <w:sz w:val="18"/>
        </w:rPr>
        <w:t>Euratom</w:t>
      </w:r>
      <w:proofErr w:type="spellEnd"/>
      <w:r w:rsidRPr="00513974">
        <w:rPr>
          <w:rFonts w:ascii="Arial" w:hAnsi="Arial" w:cs="Arial"/>
          <w:b/>
          <w:i/>
          <w:sz w:val="18"/>
        </w:rPr>
        <w:t>) 2018/1046, na rzecz jakichkolwiek osób prawnych, podmiotów lub organów z siedzibą w Rosji, które w ponad 50 % są własnością publiczną lub są pod kontrolą publiczną”</w:t>
      </w:r>
      <w:r w:rsidRPr="00513974">
        <w:rPr>
          <w:rFonts w:ascii="Arial" w:hAnsi="Arial" w:cs="Arial"/>
          <w:i/>
          <w:sz w:val="18"/>
        </w:rPr>
        <w:t>.</w:t>
      </w:r>
    </w:p>
    <w:sectPr w:rsidR="00533DB5" w:rsidRPr="005139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D39"/>
    <w:rsid w:val="00381790"/>
    <w:rsid w:val="00513974"/>
    <w:rsid w:val="00533DB5"/>
    <w:rsid w:val="00852A7A"/>
    <w:rsid w:val="008C0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365A9"/>
  <w15:chartTrackingRefBased/>
  <w15:docId w15:val="{0D7B6A4D-EC8D-4192-8EFA-1647D59E7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33D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ov.pl/web/mswia/lista-osob-i-podmiotow-objetych-sankcjam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353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Wilczyńska-Syga</dc:creator>
  <cp:keywords/>
  <dc:description/>
  <cp:lastModifiedBy>Marta Wilczyńska-Syga</cp:lastModifiedBy>
  <cp:revision>3</cp:revision>
  <dcterms:created xsi:type="dcterms:W3CDTF">2023-02-03T13:37:00Z</dcterms:created>
  <dcterms:modified xsi:type="dcterms:W3CDTF">2023-02-03T14:17:00Z</dcterms:modified>
</cp:coreProperties>
</file>