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7A8B1" w14:textId="0ABBA0D8" w:rsidR="00915678" w:rsidRPr="00030A03" w:rsidRDefault="003D636E" w:rsidP="003D636E">
      <w:pPr>
        <w:pageBreakBefore/>
        <w:tabs>
          <w:tab w:val="left" w:pos="1230"/>
          <w:tab w:val="center" w:pos="7371"/>
          <w:tab w:val="right" w:pos="9299"/>
        </w:tabs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F63B9" w:rsidRPr="00030A03">
        <w:rPr>
          <w:rFonts w:ascii="Arial" w:hAnsi="Arial" w:cs="Arial"/>
          <w:sz w:val="22"/>
          <w:szCs w:val="22"/>
        </w:rPr>
        <w:t xml:space="preserve">Załącznik nr 3 </w:t>
      </w:r>
      <w:r w:rsidR="006148CF" w:rsidRPr="00030A03">
        <w:rPr>
          <w:rFonts w:ascii="Arial" w:hAnsi="Arial" w:cs="Arial"/>
          <w:sz w:val="22"/>
          <w:szCs w:val="22"/>
        </w:rPr>
        <w:t>do wniosku o przyznanie środków z</w:t>
      </w:r>
      <w:r w:rsidR="0097071A" w:rsidRPr="00030A03">
        <w:rPr>
          <w:rFonts w:ascii="Arial" w:hAnsi="Arial" w:cs="Arial"/>
          <w:sz w:val="22"/>
          <w:szCs w:val="22"/>
        </w:rPr>
        <w:t xml:space="preserve"> KFS    </w:t>
      </w:r>
    </w:p>
    <w:p w14:paraId="7441027F" w14:textId="77777777" w:rsidR="003D636E" w:rsidRDefault="003D636E" w:rsidP="0078684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A8F7720" w14:textId="73573960" w:rsidR="00915678" w:rsidRPr="00030A03" w:rsidRDefault="00915678" w:rsidP="0078684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0A03">
        <w:rPr>
          <w:rFonts w:ascii="Arial" w:hAnsi="Arial" w:cs="Arial"/>
          <w:sz w:val="20"/>
          <w:szCs w:val="20"/>
        </w:rPr>
        <w:t>………………………………………………….</w:t>
      </w:r>
      <w:r w:rsidRPr="00030A03">
        <w:rPr>
          <w:rFonts w:ascii="Arial" w:hAnsi="Arial" w:cs="Arial"/>
          <w:sz w:val="20"/>
          <w:szCs w:val="20"/>
        </w:rPr>
        <w:tab/>
      </w:r>
      <w:r w:rsidRPr="00030A03">
        <w:rPr>
          <w:rFonts w:ascii="Arial" w:hAnsi="Arial" w:cs="Arial"/>
          <w:sz w:val="20"/>
          <w:szCs w:val="20"/>
        </w:rPr>
        <w:tab/>
      </w:r>
      <w:r w:rsidRPr="00030A03">
        <w:rPr>
          <w:rFonts w:ascii="Arial" w:hAnsi="Arial" w:cs="Arial"/>
          <w:sz w:val="20"/>
          <w:szCs w:val="20"/>
        </w:rPr>
        <w:tab/>
      </w:r>
      <w:r w:rsidRPr="00030A03">
        <w:rPr>
          <w:rFonts w:ascii="Arial" w:hAnsi="Arial" w:cs="Arial"/>
          <w:sz w:val="20"/>
          <w:szCs w:val="20"/>
        </w:rPr>
        <w:tab/>
      </w:r>
      <w:r w:rsidRPr="00030A03">
        <w:rPr>
          <w:rFonts w:ascii="Arial" w:hAnsi="Arial" w:cs="Arial"/>
          <w:sz w:val="20"/>
          <w:szCs w:val="20"/>
        </w:rPr>
        <w:tab/>
        <w:t>.</w:t>
      </w:r>
    </w:p>
    <w:p w14:paraId="1CD9E4E3" w14:textId="77777777" w:rsidR="00915678" w:rsidRPr="00030A03" w:rsidRDefault="00915678" w:rsidP="0078684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30A03">
        <w:rPr>
          <w:rFonts w:ascii="Arial" w:hAnsi="Arial" w:cs="Arial"/>
          <w:i/>
          <w:sz w:val="20"/>
          <w:szCs w:val="20"/>
        </w:rPr>
        <w:t>nazwa / imię i nazwisko pracodawcy</w:t>
      </w:r>
    </w:p>
    <w:p w14:paraId="6E2E9F45" w14:textId="5A507A62" w:rsidR="00915678" w:rsidRPr="00030A03" w:rsidRDefault="00915678" w:rsidP="00786842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030A03">
        <w:rPr>
          <w:rFonts w:ascii="Arial" w:hAnsi="Arial" w:cs="Arial"/>
          <w:sz w:val="20"/>
          <w:szCs w:val="20"/>
          <w:lang w:val="pl-PL"/>
        </w:rPr>
        <w:t xml:space="preserve">                                                      </w:t>
      </w:r>
      <w:r w:rsidRPr="00030A03">
        <w:rPr>
          <w:rFonts w:ascii="Arial" w:hAnsi="Arial" w:cs="Arial"/>
          <w:sz w:val="20"/>
          <w:szCs w:val="20"/>
          <w:lang w:val="pl-PL"/>
        </w:rPr>
        <w:tab/>
      </w:r>
      <w:r w:rsidR="00030A03">
        <w:rPr>
          <w:rFonts w:ascii="Arial" w:hAnsi="Arial" w:cs="Arial"/>
          <w:sz w:val="20"/>
          <w:szCs w:val="20"/>
          <w:lang w:val="pl-PL"/>
        </w:rPr>
        <w:t>………………………………………..</w:t>
      </w:r>
    </w:p>
    <w:p w14:paraId="5D6291DF" w14:textId="69932BAB" w:rsidR="00615458" w:rsidRDefault="00915678" w:rsidP="00786842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i/>
          <w:sz w:val="20"/>
          <w:szCs w:val="20"/>
          <w:lang w:val="pl-PL"/>
        </w:rPr>
      </w:pPr>
      <w:r w:rsidRPr="00030A03">
        <w:rPr>
          <w:rFonts w:ascii="Arial" w:hAnsi="Arial" w:cs="Arial"/>
          <w:sz w:val="20"/>
          <w:szCs w:val="20"/>
          <w:lang w:val="pl-PL"/>
        </w:rPr>
        <w:tab/>
      </w:r>
      <w:r w:rsidRPr="00030A03">
        <w:rPr>
          <w:rFonts w:ascii="Arial" w:hAnsi="Arial" w:cs="Arial"/>
          <w:i/>
          <w:sz w:val="20"/>
          <w:szCs w:val="20"/>
          <w:lang w:val="pl-PL"/>
        </w:rPr>
        <w:t xml:space="preserve">  miejscowość, data</w:t>
      </w:r>
    </w:p>
    <w:p w14:paraId="4DFF1C08" w14:textId="7D09AE41" w:rsidR="005A4F17" w:rsidRDefault="005A4F17" w:rsidP="00786842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i/>
          <w:sz w:val="20"/>
          <w:szCs w:val="20"/>
          <w:lang w:val="pl-PL"/>
        </w:rPr>
      </w:pPr>
    </w:p>
    <w:p w14:paraId="776EF802" w14:textId="77777777" w:rsidR="003D636E" w:rsidRPr="005A4F17" w:rsidRDefault="003D636E" w:rsidP="00786842">
      <w:pPr>
        <w:pStyle w:val="Domy"/>
        <w:tabs>
          <w:tab w:val="center" w:pos="7371"/>
        </w:tabs>
        <w:spacing w:line="360" w:lineRule="auto"/>
        <w:rPr>
          <w:rFonts w:ascii="Arial" w:hAnsi="Arial" w:cs="Arial"/>
          <w:i/>
          <w:sz w:val="20"/>
          <w:szCs w:val="20"/>
          <w:lang w:val="pl-PL"/>
        </w:rPr>
      </w:pPr>
    </w:p>
    <w:p w14:paraId="767711E2" w14:textId="77777777" w:rsidR="00915678" w:rsidRPr="005A4F17" w:rsidRDefault="00915678" w:rsidP="00786842">
      <w:pPr>
        <w:pStyle w:val="Domy"/>
        <w:spacing w:line="360" w:lineRule="auto"/>
        <w:jc w:val="center"/>
        <w:rPr>
          <w:rFonts w:ascii="Arial" w:hAnsi="Arial" w:cs="Arial"/>
          <w:b/>
          <w:bCs/>
          <w:lang w:val="pl-PL"/>
        </w:rPr>
      </w:pPr>
      <w:r w:rsidRPr="005A4F17">
        <w:rPr>
          <w:rFonts w:ascii="Arial" w:hAnsi="Arial" w:cs="Arial"/>
          <w:b/>
          <w:bCs/>
          <w:lang w:val="pl-PL"/>
        </w:rPr>
        <w:t>OŚWIADCZENIE WNIOSKODAWCY</w:t>
      </w:r>
    </w:p>
    <w:p w14:paraId="50F6139F" w14:textId="77777777" w:rsidR="00915678" w:rsidRPr="005A4F17" w:rsidRDefault="00915678" w:rsidP="00786842">
      <w:pPr>
        <w:pStyle w:val="Domy"/>
        <w:spacing w:line="360" w:lineRule="auto"/>
        <w:jc w:val="both"/>
        <w:rPr>
          <w:rFonts w:ascii="Arial" w:hAnsi="Arial" w:cs="Arial"/>
          <w:lang w:val="pl-PL"/>
        </w:rPr>
      </w:pPr>
      <w:r w:rsidRPr="005A4F17">
        <w:rPr>
          <w:rFonts w:ascii="Arial" w:hAnsi="Arial" w:cs="Arial"/>
          <w:lang w:val="pl-PL"/>
        </w:rPr>
        <w:t>Oświadczam co następuje:</w:t>
      </w:r>
    </w:p>
    <w:p w14:paraId="0B5B92CE" w14:textId="4626C367" w:rsidR="009914F1" w:rsidRPr="005B54C0" w:rsidRDefault="009914F1" w:rsidP="00786842">
      <w:pPr>
        <w:pStyle w:val="NormalnyWeb1"/>
        <w:numPr>
          <w:ilvl w:val="0"/>
          <w:numId w:val="37"/>
        </w:numPr>
        <w:tabs>
          <w:tab w:val="left" w:pos="13"/>
        </w:tabs>
        <w:spacing w:before="0" w:after="0" w:line="360" w:lineRule="auto"/>
        <w:ind w:left="357" w:hanging="357"/>
        <w:jc w:val="both"/>
        <w:rPr>
          <w:rFonts w:ascii="Arial" w:hAnsi="Arial" w:cs="Arial"/>
          <w:lang w:val="pl-PL"/>
        </w:rPr>
      </w:pPr>
      <w:r w:rsidRPr="005B54C0">
        <w:rPr>
          <w:rFonts w:ascii="Arial" w:hAnsi="Arial" w:cs="Arial"/>
          <w:lang w:val="pl-PL"/>
        </w:rPr>
        <w:t>Spełniam warunki określone w rozporządzeniu Ministra Pracy i Polityki Społecznej z dnia 14 maja 2014</w:t>
      </w:r>
      <w:r w:rsidR="003D636E" w:rsidRPr="005B54C0">
        <w:rPr>
          <w:rFonts w:ascii="Arial" w:hAnsi="Arial" w:cs="Arial"/>
          <w:lang w:val="pl-PL"/>
        </w:rPr>
        <w:t xml:space="preserve"> </w:t>
      </w:r>
      <w:r w:rsidRPr="005B54C0">
        <w:rPr>
          <w:rFonts w:ascii="Arial" w:hAnsi="Arial" w:cs="Arial"/>
          <w:lang w:val="pl-PL"/>
        </w:rPr>
        <w:t xml:space="preserve">r. </w:t>
      </w:r>
      <w:r w:rsidRPr="005B54C0">
        <w:rPr>
          <w:rFonts w:ascii="Arial" w:hAnsi="Arial" w:cs="Arial"/>
          <w:iCs/>
          <w:lang w:val="pl-PL"/>
        </w:rPr>
        <w:t>w sprawie przyznawania środków z Krajowego</w:t>
      </w:r>
      <w:r w:rsidR="00CC238D" w:rsidRPr="005B54C0">
        <w:rPr>
          <w:rFonts w:ascii="Arial" w:hAnsi="Arial" w:cs="Arial"/>
          <w:iCs/>
          <w:lang w:val="pl-PL"/>
        </w:rPr>
        <w:t xml:space="preserve"> </w:t>
      </w:r>
      <w:r w:rsidRPr="005B54C0">
        <w:rPr>
          <w:rFonts w:ascii="Arial" w:hAnsi="Arial" w:cs="Arial"/>
          <w:iCs/>
          <w:lang w:val="pl-PL"/>
        </w:rPr>
        <w:t xml:space="preserve"> Funduszu Szkoleniowego</w:t>
      </w:r>
      <w:r w:rsidRPr="005B54C0">
        <w:rPr>
          <w:rFonts w:ascii="Arial" w:hAnsi="Arial" w:cs="Arial"/>
          <w:lang w:val="pl-PL"/>
        </w:rPr>
        <w:t xml:space="preserve"> (</w:t>
      </w:r>
      <w:r w:rsidR="000C6AFE" w:rsidRPr="005B54C0">
        <w:rPr>
          <w:rFonts w:ascii="Arial" w:hAnsi="Arial" w:cs="Arial"/>
          <w:lang w:val="pl-PL"/>
        </w:rPr>
        <w:t xml:space="preserve">tj. </w:t>
      </w:r>
      <w:r w:rsidRPr="005B54C0">
        <w:rPr>
          <w:rFonts w:ascii="Arial" w:hAnsi="Arial" w:cs="Arial"/>
          <w:lang w:val="pl-PL"/>
        </w:rPr>
        <w:t>Dz. U. z 201</w:t>
      </w:r>
      <w:r w:rsidR="00290882" w:rsidRPr="005B54C0">
        <w:rPr>
          <w:rFonts w:ascii="Arial" w:hAnsi="Arial" w:cs="Arial"/>
          <w:lang w:val="pl-PL"/>
        </w:rPr>
        <w:t>8</w:t>
      </w:r>
      <w:r w:rsidR="003D636E" w:rsidRPr="005B54C0">
        <w:rPr>
          <w:rFonts w:ascii="Arial" w:hAnsi="Arial" w:cs="Arial"/>
          <w:lang w:val="pl-PL"/>
        </w:rPr>
        <w:t xml:space="preserve"> </w:t>
      </w:r>
      <w:r w:rsidRPr="005B54C0">
        <w:rPr>
          <w:rFonts w:ascii="Arial" w:hAnsi="Arial" w:cs="Arial"/>
          <w:lang w:val="pl-PL"/>
        </w:rPr>
        <w:t xml:space="preserve">r., poz. </w:t>
      </w:r>
      <w:r w:rsidR="000C6AFE" w:rsidRPr="005B54C0">
        <w:rPr>
          <w:rFonts w:ascii="Arial" w:hAnsi="Arial" w:cs="Arial"/>
          <w:lang w:val="pl-PL"/>
        </w:rPr>
        <w:t>1</w:t>
      </w:r>
      <w:r w:rsidR="00290882" w:rsidRPr="005B54C0">
        <w:rPr>
          <w:rFonts w:ascii="Arial" w:hAnsi="Arial" w:cs="Arial"/>
          <w:lang w:val="pl-PL"/>
        </w:rPr>
        <w:t>17</w:t>
      </w:r>
      <w:r w:rsidRPr="005B54C0">
        <w:rPr>
          <w:rFonts w:ascii="Arial" w:hAnsi="Arial" w:cs="Arial"/>
          <w:lang w:val="pl-PL"/>
        </w:rPr>
        <w:t>).</w:t>
      </w:r>
    </w:p>
    <w:p w14:paraId="531BACB8" w14:textId="084362F1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Jestem pracodawcą w rozumieniu art.</w:t>
      </w:r>
      <w:r w:rsidR="00D92C8E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3 ustawy z dnia 26 czerwca 1974 r. – Kodeks Pracy i mam świadomość konieczności zachowania tego statusu przez cały okres realizacji kształcenia</w:t>
      </w:r>
      <w:bookmarkStart w:id="0" w:name="_GoBack"/>
      <w:bookmarkEnd w:id="0"/>
      <w:r w:rsidRPr="005A4F17">
        <w:rPr>
          <w:rFonts w:ascii="Arial" w:hAnsi="Arial" w:cs="Arial"/>
        </w:rPr>
        <w:t xml:space="preserve"> ustawicznego finansowanego ze środków Krajowego Funduszu Szkoleniowego.</w:t>
      </w:r>
    </w:p>
    <w:p w14:paraId="67BDFE69" w14:textId="77777777" w:rsidR="00AC5DEE" w:rsidRPr="005A4F17" w:rsidRDefault="00AC5DEE" w:rsidP="00786842">
      <w:pPr>
        <w:pStyle w:val="Akapitzlis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  <w:bCs/>
        </w:rPr>
        <w:t>Zatrudniam co najmniej jednego pracownika</w:t>
      </w:r>
      <w:r w:rsidR="003869C5" w:rsidRPr="005A4F17">
        <w:rPr>
          <w:rFonts w:ascii="Arial" w:hAnsi="Arial" w:cs="Arial"/>
          <w:bCs/>
        </w:rPr>
        <w:t xml:space="preserve"> (p</w:t>
      </w:r>
      <w:r w:rsidR="003869C5" w:rsidRPr="005A4F17">
        <w:rPr>
          <w:rFonts w:ascii="Arial" w:hAnsi="Arial" w:cs="Arial"/>
        </w:rPr>
        <w:t>racownikiem jest osoba z</w:t>
      </w:r>
      <w:r w:rsidR="00EA0BC5" w:rsidRPr="005A4F17">
        <w:rPr>
          <w:rFonts w:ascii="Arial" w:hAnsi="Arial" w:cs="Arial"/>
        </w:rPr>
        <w:t>atrudniona na podstawie umowy o </w:t>
      </w:r>
      <w:r w:rsidR="003869C5" w:rsidRPr="005A4F17">
        <w:rPr>
          <w:rFonts w:ascii="Arial" w:hAnsi="Arial" w:cs="Arial"/>
        </w:rPr>
        <w:t>pracę, powołania, wyboru, mianowania lub spółdzielczej umowy o pracę - art. 2 kodeksu pracy).</w:t>
      </w:r>
      <w:r w:rsidRPr="005A4F17">
        <w:rPr>
          <w:rFonts w:ascii="Arial" w:hAnsi="Arial" w:cs="Arial"/>
          <w:bCs/>
        </w:rPr>
        <w:t xml:space="preserve"> </w:t>
      </w:r>
    </w:p>
    <w:p w14:paraId="7ED5EDBD" w14:textId="01C15DB8" w:rsidR="00E62718" w:rsidRPr="005A4F17" w:rsidRDefault="00F3667C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Oświadczam, że utrzymam zatrudnienie pracownika/ó</w:t>
      </w:r>
      <w:r w:rsidR="00B81500" w:rsidRPr="005A4F17">
        <w:rPr>
          <w:rFonts w:ascii="Arial" w:hAnsi="Arial" w:cs="Arial"/>
        </w:rPr>
        <w:t xml:space="preserve">w </w:t>
      </w:r>
      <w:r w:rsidRPr="005A4F17">
        <w:rPr>
          <w:rFonts w:ascii="Arial" w:hAnsi="Arial" w:cs="Arial"/>
        </w:rPr>
        <w:t xml:space="preserve"> którego/</w:t>
      </w:r>
      <w:proofErr w:type="spellStart"/>
      <w:r w:rsidRPr="005A4F17">
        <w:rPr>
          <w:rFonts w:ascii="Arial" w:hAnsi="Arial" w:cs="Arial"/>
        </w:rPr>
        <w:t>ych</w:t>
      </w:r>
      <w:proofErr w:type="spellEnd"/>
      <w:r w:rsidRPr="005A4F17">
        <w:rPr>
          <w:rFonts w:ascii="Arial" w:hAnsi="Arial" w:cs="Arial"/>
        </w:rPr>
        <w:t xml:space="preserve">  kieruję na kształcenie ustawiczne </w:t>
      </w:r>
      <w:r w:rsidR="00B81500" w:rsidRPr="005A4F17">
        <w:rPr>
          <w:rFonts w:ascii="Arial" w:hAnsi="Arial" w:cs="Arial"/>
        </w:rPr>
        <w:t>finansowane</w:t>
      </w:r>
      <w:r w:rsidR="00E62718" w:rsidRPr="005A4F17">
        <w:rPr>
          <w:rFonts w:ascii="Arial" w:hAnsi="Arial" w:cs="Arial"/>
        </w:rPr>
        <w:t xml:space="preserve"> ze środków Krajowego Fu</w:t>
      </w:r>
      <w:r w:rsidR="00B81500" w:rsidRPr="005A4F17">
        <w:rPr>
          <w:rFonts w:ascii="Arial" w:hAnsi="Arial" w:cs="Arial"/>
        </w:rPr>
        <w:t xml:space="preserve">nduszu Szkoleniowego, </w:t>
      </w:r>
      <w:r w:rsidR="006F5590" w:rsidRPr="005A4F17">
        <w:rPr>
          <w:rFonts w:ascii="Arial" w:hAnsi="Arial" w:cs="Arial"/>
        </w:rPr>
        <w:t xml:space="preserve"> </w:t>
      </w:r>
      <w:r w:rsidR="00E62718" w:rsidRPr="005A4F17">
        <w:rPr>
          <w:rFonts w:ascii="Arial" w:hAnsi="Arial" w:cs="Arial"/>
        </w:rPr>
        <w:t>przez  okres realizacji kształcenia ustawicznego.</w:t>
      </w:r>
    </w:p>
    <w:p w14:paraId="700E6591" w14:textId="7F8BEE60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Jestem*</w:t>
      </w:r>
      <w:r w:rsidRPr="005A4F17">
        <w:rPr>
          <w:rFonts w:ascii="Arial" w:hAnsi="Arial" w:cs="Arial"/>
          <w:vertAlign w:val="superscript"/>
        </w:rPr>
        <w:t>)</w:t>
      </w:r>
      <w:r w:rsidRPr="005A4F17">
        <w:rPr>
          <w:rFonts w:ascii="Arial" w:hAnsi="Arial" w:cs="Arial"/>
        </w:rPr>
        <w:t xml:space="preserve"> / nie jestem*</w:t>
      </w:r>
      <w:r w:rsidRPr="005A4F17">
        <w:rPr>
          <w:rFonts w:ascii="Arial" w:hAnsi="Arial" w:cs="Arial"/>
          <w:vertAlign w:val="superscript"/>
        </w:rPr>
        <w:t>)</w:t>
      </w:r>
      <w:r w:rsidRPr="005A4F17">
        <w:rPr>
          <w:rFonts w:ascii="Arial" w:hAnsi="Arial" w:cs="Arial"/>
        </w:rPr>
        <w:t xml:space="preserve"> </w:t>
      </w:r>
      <w:proofErr w:type="spellStart"/>
      <w:r w:rsidRPr="005A4F17">
        <w:rPr>
          <w:rFonts w:ascii="Arial" w:hAnsi="Arial" w:cs="Arial"/>
        </w:rPr>
        <w:t>mikroprzedsiębiorcą</w:t>
      </w:r>
      <w:proofErr w:type="spellEnd"/>
      <w:r w:rsidRPr="005A4F17">
        <w:rPr>
          <w:rFonts w:ascii="Arial" w:hAnsi="Arial" w:cs="Arial"/>
        </w:rPr>
        <w:t xml:space="preserve">, zgodnie z załącznikiem nr I do rozporządzenia Komisji (WE) nr 800/2008 z dnia 6 sierpnia 2008 r. </w:t>
      </w:r>
      <w:r w:rsidRPr="005A4F17">
        <w:rPr>
          <w:rFonts w:ascii="Arial" w:hAnsi="Arial" w:cs="Arial"/>
          <w:iCs/>
        </w:rPr>
        <w:t xml:space="preserve">uznającego niektóre rodzaje pomocy </w:t>
      </w:r>
      <w:r w:rsidR="00EA0BC5" w:rsidRPr="005A4F17">
        <w:rPr>
          <w:rFonts w:ascii="Arial" w:hAnsi="Arial" w:cs="Arial"/>
          <w:iCs/>
        </w:rPr>
        <w:t>za zgodne ze wspólnym rynkiem w </w:t>
      </w:r>
      <w:r w:rsidRPr="005A4F17">
        <w:rPr>
          <w:rFonts w:ascii="Arial" w:hAnsi="Arial" w:cs="Arial"/>
          <w:iCs/>
        </w:rPr>
        <w:t>zastosowaniu art. 87 i 88 Traktatu (ogól</w:t>
      </w:r>
      <w:r w:rsidR="00050F16" w:rsidRPr="005A4F17">
        <w:rPr>
          <w:rFonts w:ascii="Arial" w:hAnsi="Arial" w:cs="Arial"/>
          <w:iCs/>
        </w:rPr>
        <w:t xml:space="preserve">ne rozporządzenie w sprawie </w:t>
      </w:r>
      <w:proofErr w:type="spellStart"/>
      <w:r w:rsidR="00050F16" w:rsidRPr="005A4F17">
        <w:rPr>
          <w:rFonts w:ascii="Arial" w:hAnsi="Arial" w:cs="Arial"/>
          <w:iCs/>
        </w:rPr>
        <w:t>wyłą</w:t>
      </w:r>
      <w:r w:rsidRPr="005A4F17">
        <w:rPr>
          <w:rFonts w:ascii="Arial" w:hAnsi="Arial" w:cs="Arial"/>
          <w:iCs/>
        </w:rPr>
        <w:t>czeń</w:t>
      </w:r>
      <w:proofErr w:type="spellEnd"/>
      <w:r w:rsidRPr="005A4F17">
        <w:rPr>
          <w:rFonts w:ascii="Arial" w:hAnsi="Arial" w:cs="Arial"/>
          <w:iCs/>
        </w:rPr>
        <w:t xml:space="preserve"> blokowych).</w:t>
      </w:r>
    </w:p>
    <w:p w14:paraId="735B59E4" w14:textId="77777777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Spełniam warunki *</w:t>
      </w:r>
      <w:r w:rsidRPr="005A4F17">
        <w:rPr>
          <w:rFonts w:ascii="Arial" w:hAnsi="Arial" w:cs="Arial"/>
          <w:vertAlign w:val="superscript"/>
        </w:rPr>
        <w:t>)</w:t>
      </w:r>
      <w:r w:rsidRPr="005A4F17">
        <w:rPr>
          <w:rFonts w:ascii="Arial" w:hAnsi="Arial" w:cs="Arial"/>
        </w:rPr>
        <w:t>:</w:t>
      </w:r>
    </w:p>
    <w:p w14:paraId="12948787" w14:textId="77777777" w:rsidR="00E62718" w:rsidRPr="005A4F17" w:rsidRDefault="00E62718" w:rsidP="00786842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rozporządzenia komisji (UE) Nr 1407/2013 z dnia 18 grudnia 2013 r. w sprawie sto</w:t>
      </w:r>
      <w:r w:rsidR="00786842" w:rsidRPr="005A4F17">
        <w:rPr>
          <w:rFonts w:ascii="Arial" w:hAnsi="Arial" w:cs="Arial"/>
        </w:rPr>
        <w:t xml:space="preserve">sowania art. 107 i 108 Traktatu </w:t>
      </w:r>
      <w:r w:rsidRPr="005A4F17">
        <w:rPr>
          <w:rFonts w:ascii="Arial" w:hAnsi="Arial" w:cs="Arial"/>
        </w:rPr>
        <w:t xml:space="preserve">o funkcjonowaniu Unii Europejskiej do pomocy </w:t>
      </w:r>
      <w:r w:rsidRPr="005A4F17">
        <w:rPr>
          <w:rFonts w:ascii="Arial" w:hAnsi="Arial" w:cs="Arial"/>
          <w:i/>
        </w:rPr>
        <w:t>de minimis</w:t>
      </w:r>
      <w:r w:rsidRPr="005A4F17">
        <w:rPr>
          <w:rFonts w:ascii="Arial" w:hAnsi="Arial" w:cs="Arial"/>
        </w:rPr>
        <w:t xml:space="preserve">, ponieważ w ciągu ostatnich trzech lat podatkowych nie korzystałem ze środków pomocy przyznawanej podmiotom gospodarczym przekraczających kwotę </w:t>
      </w:r>
      <w:r w:rsidRPr="005A4F17">
        <w:rPr>
          <w:rFonts w:ascii="Arial" w:hAnsi="Arial" w:cs="Arial"/>
          <w:bCs/>
        </w:rPr>
        <w:t xml:space="preserve">200 tys.€, </w:t>
      </w:r>
      <w:r w:rsidR="008D50E5" w:rsidRPr="005A4F17">
        <w:rPr>
          <w:rFonts w:ascii="Arial" w:hAnsi="Arial" w:cs="Arial"/>
        </w:rPr>
        <w:t>a w </w:t>
      </w:r>
      <w:r w:rsidRPr="005A4F17">
        <w:rPr>
          <w:rFonts w:ascii="Arial" w:hAnsi="Arial" w:cs="Arial"/>
        </w:rPr>
        <w:t xml:space="preserve">przypadku przedsiębiorcy prowadzącego działalność w zakresie drogowego transportu towarów – </w:t>
      </w:r>
      <w:r w:rsidRPr="005A4F17">
        <w:rPr>
          <w:rFonts w:ascii="Arial" w:hAnsi="Arial" w:cs="Arial"/>
          <w:bCs/>
        </w:rPr>
        <w:t>100 tys. €</w:t>
      </w:r>
      <w:r w:rsidRPr="005A4F17">
        <w:rPr>
          <w:rFonts w:ascii="Arial" w:hAnsi="Arial" w:cs="Arial"/>
        </w:rPr>
        <w:t xml:space="preserve">. </w:t>
      </w:r>
    </w:p>
    <w:p w14:paraId="671FF7B8" w14:textId="77777777" w:rsidR="00E62718" w:rsidRPr="005A4F17" w:rsidRDefault="00E62718" w:rsidP="00786842">
      <w:pPr>
        <w:pStyle w:val="Defaul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rozporządzenia komisji (UE) Nr 1408/2013 z dnia 18 grudnia 2013 r. w sprawie stosowania art. 107 i 108 Traktatu</w:t>
      </w:r>
      <w:r w:rsidR="00786842" w:rsidRPr="005A4F17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 xml:space="preserve">o funkcjonowaniu Unii Europejskiej do pomocy </w:t>
      </w:r>
      <w:r w:rsidRPr="005A4F17">
        <w:rPr>
          <w:rFonts w:ascii="Arial" w:hAnsi="Arial" w:cs="Arial"/>
          <w:i/>
        </w:rPr>
        <w:t>de minimis</w:t>
      </w:r>
      <w:r w:rsidRPr="005A4F17">
        <w:rPr>
          <w:rFonts w:ascii="Arial" w:hAnsi="Arial" w:cs="Arial"/>
        </w:rPr>
        <w:t xml:space="preserve"> w sektorze rolnym, ponieważ w ciągu ostatnich trzech lat </w:t>
      </w:r>
      <w:r w:rsidRPr="005A4F17">
        <w:rPr>
          <w:rFonts w:ascii="Arial" w:hAnsi="Arial" w:cs="Arial"/>
        </w:rPr>
        <w:lastRenderedPageBreak/>
        <w:t xml:space="preserve">podatkowych nie korzystałem ze środków pomocy przekraczających kwotę </w:t>
      </w:r>
      <w:r w:rsidRPr="005A4F17">
        <w:rPr>
          <w:rFonts w:ascii="Arial" w:hAnsi="Arial" w:cs="Arial"/>
          <w:bCs/>
        </w:rPr>
        <w:t>15 tys. €.</w:t>
      </w:r>
    </w:p>
    <w:p w14:paraId="506F3817" w14:textId="77777777" w:rsidR="00E62718" w:rsidRPr="005A4F17" w:rsidRDefault="00E62718" w:rsidP="00786842">
      <w:pPr>
        <w:pStyle w:val="Default"/>
        <w:numPr>
          <w:ilvl w:val="0"/>
          <w:numId w:val="38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rozporządzenia  Komisji </w:t>
      </w:r>
      <w:r w:rsidR="000C6AFE" w:rsidRPr="005A4F17">
        <w:rPr>
          <w:rFonts w:ascii="Arial" w:hAnsi="Arial" w:cs="Arial"/>
        </w:rPr>
        <w:t xml:space="preserve">UE </w:t>
      </w:r>
      <w:r w:rsidRPr="005A4F17">
        <w:rPr>
          <w:rFonts w:ascii="Arial" w:hAnsi="Arial" w:cs="Arial"/>
        </w:rPr>
        <w:t xml:space="preserve"> Nr 717/2014 z dnia 27 czerwca 2014 r. w sprawie stosowania art. 107 i 108 Traktatu</w:t>
      </w:r>
      <w:r w:rsidR="00786842" w:rsidRPr="005A4F17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 xml:space="preserve">o funkcjonowaniu Unii Europejskiej do pomocy </w:t>
      </w:r>
      <w:r w:rsidRPr="005A4F17">
        <w:rPr>
          <w:rFonts w:ascii="Arial" w:hAnsi="Arial" w:cs="Arial"/>
          <w:i/>
        </w:rPr>
        <w:t>de minimis</w:t>
      </w:r>
      <w:r w:rsidR="00EA0BC5" w:rsidRPr="005A4F17">
        <w:rPr>
          <w:rFonts w:ascii="Arial" w:hAnsi="Arial" w:cs="Arial"/>
        </w:rPr>
        <w:t xml:space="preserve"> w sektorze rybołówstwa i </w:t>
      </w:r>
      <w:r w:rsidRPr="005A4F17">
        <w:rPr>
          <w:rFonts w:ascii="Arial" w:hAnsi="Arial" w:cs="Arial"/>
        </w:rPr>
        <w:t xml:space="preserve">akwakultury, ponieważ w ciągu ostatnich trzech lat podatkowych nie korzystałem ze środków pomocy przekraczających kwotę </w:t>
      </w:r>
      <w:r w:rsidRPr="005A4F17">
        <w:rPr>
          <w:rFonts w:ascii="Arial" w:hAnsi="Arial" w:cs="Arial"/>
          <w:bCs/>
        </w:rPr>
        <w:t>30 tys. €.</w:t>
      </w:r>
    </w:p>
    <w:p w14:paraId="55C7B9EC" w14:textId="77777777" w:rsidR="00050F16" w:rsidRPr="005A4F17" w:rsidRDefault="00050F16" w:rsidP="00786842">
      <w:pPr>
        <w:pStyle w:val="Default"/>
        <w:numPr>
          <w:ilvl w:val="0"/>
          <w:numId w:val="37"/>
        </w:numPr>
        <w:spacing w:line="360" w:lineRule="auto"/>
        <w:ind w:left="357" w:hanging="357"/>
        <w:rPr>
          <w:rFonts w:ascii="Arial" w:hAnsi="Arial" w:cs="Arial"/>
        </w:rPr>
      </w:pPr>
      <w:r w:rsidRPr="005A4F17">
        <w:rPr>
          <w:rFonts w:ascii="Arial" w:hAnsi="Arial" w:cs="Arial"/>
          <w:bCs/>
        </w:rPr>
        <w:t>Nie ciąży na mnie obowiązek zwrotu pomocy wynikający z wcześniejszych decyzji uznających pomoc z niezgodną z prawem i wspólnym rynkiem</w:t>
      </w:r>
      <w:r w:rsidR="003869C5" w:rsidRPr="005A4F17">
        <w:rPr>
          <w:rFonts w:ascii="Arial" w:hAnsi="Arial" w:cs="Arial"/>
          <w:bCs/>
        </w:rPr>
        <w:t>.</w:t>
      </w:r>
    </w:p>
    <w:p w14:paraId="6A347E54" w14:textId="77777777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Zobowiązuję się do złożenia najpóźniej w dniu podpisania umowy dodatkowego oświadczenia o uzyskanej pomocy publicznej, jeżeli w okresie od dnia złożenia wniosku do dnia podpisania umowy ze starostą otrzymam pomoc publiczną. </w:t>
      </w:r>
    </w:p>
    <w:p w14:paraId="7ADF566C" w14:textId="130694C1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Przyznanie środków z KFS we wnioskowanej wysokości nie spowoduj</w:t>
      </w:r>
      <w:r w:rsidR="00EA0BC5" w:rsidRPr="005A4F17">
        <w:rPr>
          <w:rFonts w:ascii="Arial" w:hAnsi="Arial" w:cs="Arial"/>
        </w:rPr>
        <w:t>e przekroczenia limitu pomocy w </w:t>
      </w:r>
      <w:r w:rsidRPr="005A4F17">
        <w:rPr>
          <w:rFonts w:ascii="Arial" w:hAnsi="Arial" w:cs="Arial"/>
        </w:rPr>
        <w:t>wysokości 300% przeciętnego wynagrodzenia na jedną osobę w danym roku, o którym mowa w art.</w:t>
      </w:r>
      <w:r w:rsidR="00D92C8E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69b ust.</w:t>
      </w:r>
      <w:r w:rsidR="00D92C8E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1 ustawy z dnia 20 kwietnia 2004 r. o promocji zatrudnienia i instytucjach rynku pracy.</w:t>
      </w:r>
    </w:p>
    <w:p w14:paraId="65035B61" w14:textId="735FF0BE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Mam świadomość obowiązku zawarcia z pracownikami, którym kształcenie ustawiczne finansowane będzie ze środków KFS umowy, o której mowa w art.</w:t>
      </w:r>
      <w:r w:rsidR="001079D2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69b ust.</w:t>
      </w:r>
      <w:r w:rsidR="001079D2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3 ustawy z dnia 20 kwietnia 2004 r. o promocji zatrudnienia i instytucjach rynku pracy.</w:t>
      </w:r>
    </w:p>
    <w:p w14:paraId="4CD572AD" w14:textId="18A62A2B" w:rsidR="00E62718" w:rsidRPr="005A4F17" w:rsidRDefault="00E62718" w:rsidP="00786842">
      <w:pPr>
        <w:pStyle w:val="Default"/>
        <w:numPr>
          <w:ilvl w:val="0"/>
          <w:numId w:val="37"/>
        </w:numPr>
        <w:spacing w:line="360" w:lineRule="auto"/>
        <w:ind w:left="425" w:hanging="425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Zapoznałem się z art.</w:t>
      </w:r>
      <w:r w:rsidR="001079D2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 xml:space="preserve">69a i 69b ustawy z dnia 20 kwietnia 2004 r. o promocji zatrudnienia i instytucjach rynku pracy oraz </w:t>
      </w:r>
      <w:r w:rsidR="0014353A" w:rsidRPr="005A4F17">
        <w:rPr>
          <w:rFonts w:ascii="Arial" w:hAnsi="Arial" w:cs="Arial"/>
        </w:rPr>
        <w:t xml:space="preserve"> </w:t>
      </w:r>
      <w:r w:rsidR="008D50E5" w:rsidRPr="005A4F17">
        <w:rPr>
          <w:rFonts w:ascii="Arial" w:hAnsi="Arial" w:cs="Arial"/>
        </w:rPr>
        <w:t>z </w:t>
      </w:r>
      <w:r w:rsidRPr="005A4F17">
        <w:rPr>
          <w:rFonts w:ascii="Arial" w:hAnsi="Arial" w:cs="Arial"/>
        </w:rPr>
        <w:t>rozporządzeniem Ministra Pracy i Polityki Społecznej z 14 maja 2014 r. w sprawie przyznawania środków z Krajowego Funduszu Szkoleniowego.</w:t>
      </w:r>
    </w:p>
    <w:p w14:paraId="339D39E7" w14:textId="39AC6021" w:rsidR="00F04307" w:rsidRPr="005A4F17" w:rsidRDefault="006E092D" w:rsidP="00786842">
      <w:pPr>
        <w:pStyle w:val="Akapitzlist"/>
        <w:numPr>
          <w:ilvl w:val="0"/>
          <w:numId w:val="3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Osoby, których dotyczy wniosek o finansowanie kształcenia ustawicznego, ze środków Krajowego Funduszu Szkoleniowego nie spełniają definicji osoby współpracującej zgodnie z art. 8 ust 11 ustawy o systemie ubezpieczeń społecznych (za osobę </w:t>
      </w:r>
      <w:r w:rsidR="001428FF" w:rsidRPr="005A4F17">
        <w:rPr>
          <w:rFonts w:ascii="Arial" w:hAnsi="Arial" w:cs="Arial"/>
        </w:rPr>
        <w:t xml:space="preserve"> </w:t>
      </w:r>
      <w:r w:rsidRPr="005A4F17">
        <w:rPr>
          <w:rFonts w:ascii="Arial" w:hAnsi="Arial" w:cs="Arial"/>
        </w:rPr>
        <w:t>współpracująca uważa się: małżonka, dzieci własne lub dzieci drugiego małżonka i dzieci przysposobione, rodziców oraz macochę i ojczyma pozostających we wspólnym gospodarstwie domowym i współpracujących przy prowadzeniu działalności).</w:t>
      </w:r>
    </w:p>
    <w:p w14:paraId="31C331B4" w14:textId="77777777" w:rsidR="000F4D52" w:rsidRPr="005A4F17" w:rsidRDefault="006E092D" w:rsidP="00786842">
      <w:pPr>
        <w:pStyle w:val="Akapitzlist"/>
        <w:numPr>
          <w:ilvl w:val="0"/>
          <w:numId w:val="3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Oferta instytucji szkoleniowej wybrana do realizacji kursu jest konkure</w:t>
      </w:r>
      <w:r w:rsidR="00EA0BC5" w:rsidRPr="005A4F17">
        <w:rPr>
          <w:rFonts w:ascii="Arial" w:hAnsi="Arial" w:cs="Arial"/>
        </w:rPr>
        <w:t>ncyjna merytorycznie i cenowo w </w:t>
      </w:r>
      <w:r w:rsidRPr="005A4F17">
        <w:rPr>
          <w:rFonts w:ascii="Arial" w:hAnsi="Arial" w:cs="Arial"/>
        </w:rPr>
        <w:t>stosunku do ofert innych instytucji szkoleniowych oferujących podobne kursy.</w:t>
      </w:r>
    </w:p>
    <w:p w14:paraId="2856979D" w14:textId="77777777" w:rsidR="00375B3C" w:rsidRPr="005A4F17" w:rsidRDefault="00375B3C" w:rsidP="00786842">
      <w:pPr>
        <w:pStyle w:val="Akapitzlist"/>
        <w:numPr>
          <w:ilvl w:val="0"/>
          <w:numId w:val="3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Finansowanie kosztów kształcenia ustawicznego nie obejmuje kosztów związanych z zakwaterowaniem, wyżywieniem oraz kosztów delegacji.</w:t>
      </w:r>
    </w:p>
    <w:p w14:paraId="1D0337FB" w14:textId="77777777" w:rsidR="00CC238D" w:rsidRPr="005A4F17" w:rsidRDefault="00CC238D" w:rsidP="00786842">
      <w:pPr>
        <w:pStyle w:val="NormalnyWeb1"/>
        <w:numPr>
          <w:ilvl w:val="0"/>
          <w:numId w:val="37"/>
        </w:numPr>
        <w:tabs>
          <w:tab w:val="left" w:pos="13"/>
        </w:tabs>
        <w:spacing w:before="0" w:after="0" w:line="360" w:lineRule="auto"/>
        <w:ind w:left="357" w:hanging="357"/>
        <w:jc w:val="both"/>
        <w:rPr>
          <w:rFonts w:ascii="Arial" w:hAnsi="Arial" w:cs="Arial"/>
          <w:lang w:val="pl-PL"/>
        </w:rPr>
      </w:pPr>
      <w:r w:rsidRPr="005A4F17">
        <w:rPr>
          <w:rFonts w:ascii="Arial" w:hAnsi="Arial" w:cs="Arial"/>
          <w:bCs/>
          <w:lang w:val="pl-PL"/>
        </w:rPr>
        <w:lastRenderedPageBreak/>
        <w:t>Prowadzę / nie prowadzę*</w:t>
      </w:r>
      <w:r w:rsidRPr="005A4F17">
        <w:rPr>
          <w:rFonts w:ascii="Arial" w:hAnsi="Arial" w:cs="Arial"/>
          <w:lang w:val="pl-PL"/>
        </w:rPr>
        <w:t xml:space="preserve"> działalności gospodarczej.</w:t>
      </w:r>
    </w:p>
    <w:p w14:paraId="1F8758C6" w14:textId="1076CE62" w:rsidR="000F4D52" w:rsidRPr="005A4F17" w:rsidRDefault="001428FF" w:rsidP="00786842">
      <w:pPr>
        <w:pStyle w:val="Akapitzlist"/>
        <w:numPr>
          <w:ilvl w:val="0"/>
          <w:numId w:val="37"/>
        </w:numPr>
        <w:spacing w:line="360" w:lineRule="auto"/>
        <w:ind w:left="357" w:hanging="357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Działania  wskazane we wniosku</w:t>
      </w:r>
      <w:r w:rsidR="000F4D52" w:rsidRPr="005A4F17">
        <w:rPr>
          <w:rFonts w:ascii="Arial" w:hAnsi="Arial" w:cs="Arial"/>
        </w:rPr>
        <w:t>, nie będę</w:t>
      </w:r>
      <w:r w:rsidR="00ED4F35" w:rsidRPr="005A4F17">
        <w:rPr>
          <w:rFonts w:ascii="Arial" w:hAnsi="Arial" w:cs="Arial"/>
        </w:rPr>
        <w:t>/ będziemy</w:t>
      </w:r>
      <w:r w:rsidR="000F07A4" w:rsidRPr="005A4F17">
        <w:rPr>
          <w:rFonts w:ascii="Arial" w:hAnsi="Arial" w:cs="Arial"/>
          <w:bCs/>
        </w:rPr>
        <w:t>*</w:t>
      </w:r>
      <w:r w:rsidR="00ED4F35" w:rsidRPr="005A4F17">
        <w:rPr>
          <w:rFonts w:ascii="Arial" w:hAnsi="Arial" w:cs="Arial"/>
        </w:rPr>
        <w:t xml:space="preserve"> realizować samodzielnie </w:t>
      </w:r>
      <w:r w:rsidR="000F4D52" w:rsidRPr="005A4F17">
        <w:rPr>
          <w:rFonts w:ascii="Arial" w:hAnsi="Arial" w:cs="Arial"/>
        </w:rPr>
        <w:t xml:space="preserve"> i nie </w:t>
      </w:r>
      <w:r w:rsidR="00ED4F35" w:rsidRPr="005A4F17">
        <w:rPr>
          <w:rFonts w:ascii="Arial" w:hAnsi="Arial" w:cs="Arial"/>
        </w:rPr>
        <w:t xml:space="preserve">zlecę/ </w:t>
      </w:r>
      <w:r w:rsidR="000F4D52" w:rsidRPr="005A4F17">
        <w:rPr>
          <w:rFonts w:ascii="Arial" w:hAnsi="Arial" w:cs="Arial"/>
        </w:rPr>
        <w:t>zlecimy</w:t>
      </w:r>
      <w:r w:rsidR="000F07A4" w:rsidRPr="005A4F17">
        <w:rPr>
          <w:rFonts w:ascii="Arial" w:hAnsi="Arial" w:cs="Arial"/>
          <w:bCs/>
        </w:rPr>
        <w:t>*</w:t>
      </w:r>
      <w:r w:rsidR="000F07A4" w:rsidRPr="005A4F17">
        <w:rPr>
          <w:rFonts w:ascii="Arial" w:hAnsi="Arial" w:cs="Arial"/>
        </w:rPr>
        <w:t xml:space="preserve"> </w:t>
      </w:r>
      <w:r w:rsidR="008D50E5" w:rsidRPr="005A4F17">
        <w:rPr>
          <w:rFonts w:ascii="Arial" w:hAnsi="Arial" w:cs="Arial"/>
        </w:rPr>
        <w:t>ich usługodawcy, z </w:t>
      </w:r>
      <w:r w:rsidR="000F4D52" w:rsidRPr="005A4F17">
        <w:rPr>
          <w:rFonts w:ascii="Arial" w:hAnsi="Arial" w:cs="Arial"/>
        </w:rPr>
        <w:t xml:space="preserve">którym </w:t>
      </w:r>
      <w:r w:rsidR="00ED4F35" w:rsidRPr="005A4F17">
        <w:rPr>
          <w:rFonts w:ascii="Arial" w:hAnsi="Arial" w:cs="Arial"/>
        </w:rPr>
        <w:t xml:space="preserve">jestem/ </w:t>
      </w:r>
      <w:r w:rsidR="000F4D52" w:rsidRPr="005A4F17">
        <w:rPr>
          <w:rFonts w:ascii="Arial" w:hAnsi="Arial" w:cs="Arial"/>
        </w:rPr>
        <w:t>jesteśmy</w:t>
      </w:r>
      <w:r w:rsidR="000F07A4" w:rsidRPr="005A4F17">
        <w:rPr>
          <w:rFonts w:ascii="Arial" w:hAnsi="Arial" w:cs="Arial"/>
          <w:bCs/>
        </w:rPr>
        <w:t>*</w:t>
      </w:r>
      <w:r w:rsidR="000F4D52" w:rsidRPr="005A4F17">
        <w:rPr>
          <w:rFonts w:ascii="Arial" w:hAnsi="Arial" w:cs="Arial"/>
        </w:rPr>
        <w:t xml:space="preserve"> powiązani  osobowo lub kapitałowo.</w:t>
      </w:r>
    </w:p>
    <w:p w14:paraId="1C241C6F" w14:textId="3C316DDE" w:rsidR="000F4D52" w:rsidRPr="005A4F17" w:rsidRDefault="00E8526D" w:rsidP="00786842">
      <w:pPr>
        <w:spacing w:line="360" w:lineRule="auto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 xml:space="preserve">        </w:t>
      </w:r>
      <w:r w:rsidR="000F4D52" w:rsidRPr="005A4F17">
        <w:rPr>
          <w:rFonts w:ascii="Arial" w:hAnsi="Arial" w:cs="Arial"/>
        </w:rPr>
        <w:t>Przez powiązania osobowe lub kapitałowe rozumie się wzajemne powiązania między pracodawcą lub osobami upoważnionymi do zaciągania zobowiązań w imieniu pracodawcy, polegające w szczególności na:</w:t>
      </w:r>
    </w:p>
    <w:p w14:paraId="30639163" w14:textId="77777777" w:rsidR="000F4D52" w:rsidRPr="005A4F17" w:rsidRDefault="000F4D52" w:rsidP="00786842">
      <w:pPr>
        <w:pStyle w:val="Akapitzlist"/>
        <w:numPr>
          <w:ilvl w:val="2"/>
          <w:numId w:val="37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uczestniczeniu w spółce jako wspólnik spółki cywilnej lub spółki osobowej,</w:t>
      </w:r>
    </w:p>
    <w:p w14:paraId="76CD4C3E" w14:textId="77777777" w:rsidR="000F4D52" w:rsidRPr="005A4F17" w:rsidRDefault="000F4D52" w:rsidP="00786842">
      <w:pPr>
        <w:numPr>
          <w:ilvl w:val="2"/>
          <w:numId w:val="37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posiadaniu co najmniej 10% udziałów lub akcji,</w:t>
      </w:r>
    </w:p>
    <w:p w14:paraId="3CF2D917" w14:textId="77777777" w:rsidR="000F4D52" w:rsidRPr="005A4F17" w:rsidRDefault="000F4D52" w:rsidP="00786842">
      <w:pPr>
        <w:numPr>
          <w:ilvl w:val="2"/>
          <w:numId w:val="37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pełnieniu funkcji członka organu nadzorczego lub zarządzającego, prokurenta, pełnomocnika,</w:t>
      </w:r>
    </w:p>
    <w:p w14:paraId="4B7F16DB" w14:textId="77777777" w:rsidR="001428FF" w:rsidRPr="005A4F17" w:rsidRDefault="000F4D52" w:rsidP="00786842">
      <w:pPr>
        <w:numPr>
          <w:ilvl w:val="2"/>
          <w:numId w:val="37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5A4F17">
        <w:rPr>
          <w:rFonts w:ascii="Arial" w:hAnsi="Arial" w:cs="Arial"/>
        </w:rPr>
        <w:t>pozostawaniu w związku małżeńskim, w stosunku pokrewieństwa lub powinowactwa w linii prostej, pokrewieństwa lub powinowactwa w linii prostej, pokrewieństwa lub powinowactwa w linii bocznej do drugiego stopnia lub w stosunku przysposobienia, opieki lub kurateli.</w:t>
      </w:r>
    </w:p>
    <w:p w14:paraId="659C9EAE" w14:textId="77777777" w:rsidR="001428FF" w:rsidRPr="005A4F17" w:rsidRDefault="001428FF" w:rsidP="00786842">
      <w:pPr>
        <w:pStyle w:val="Akapitzlist"/>
        <w:numPr>
          <w:ilvl w:val="0"/>
          <w:numId w:val="37"/>
        </w:numPr>
        <w:spacing w:after="120" w:line="360" w:lineRule="auto"/>
        <w:ind w:left="357" w:hanging="357"/>
        <w:rPr>
          <w:rFonts w:ascii="Arial" w:hAnsi="Arial" w:cs="Arial"/>
        </w:rPr>
      </w:pPr>
      <w:r w:rsidRPr="005A4F17">
        <w:rPr>
          <w:rFonts w:ascii="Arial" w:hAnsi="Arial" w:cs="Arial"/>
        </w:rPr>
        <w:t>Zapoznałem/</w:t>
      </w:r>
      <w:proofErr w:type="spellStart"/>
      <w:r w:rsidRPr="005A4F17">
        <w:rPr>
          <w:rFonts w:ascii="Arial" w:hAnsi="Arial" w:cs="Arial"/>
        </w:rPr>
        <w:t>am</w:t>
      </w:r>
      <w:proofErr w:type="spellEnd"/>
      <w:r w:rsidRPr="005A4F17">
        <w:rPr>
          <w:rFonts w:ascii="Arial" w:hAnsi="Arial" w:cs="Arial"/>
        </w:rPr>
        <w:t xml:space="preserve"> się z „Zasadami przyznawania środków z Krajowego Funduszu Szkoleniowego”.</w:t>
      </w:r>
    </w:p>
    <w:p w14:paraId="040C5854" w14:textId="77777777" w:rsidR="0076469D" w:rsidRDefault="0076469D" w:rsidP="00786842">
      <w:pPr>
        <w:pStyle w:val="Akapitzlist"/>
        <w:spacing w:after="120" w:line="360" w:lineRule="auto"/>
        <w:ind w:left="0"/>
        <w:rPr>
          <w:rFonts w:ascii="Arial" w:hAnsi="Arial" w:cs="Arial"/>
        </w:rPr>
      </w:pPr>
    </w:p>
    <w:p w14:paraId="7119E129" w14:textId="77777777" w:rsidR="002B380D" w:rsidRPr="005B54C0" w:rsidRDefault="002B380D" w:rsidP="002B380D">
      <w:pPr>
        <w:pStyle w:val="NormalnyWeb1"/>
        <w:spacing w:line="360" w:lineRule="auto"/>
        <w:ind w:right="-96"/>
        <w:rPr>
          <w:rFonts w:ascii="Arial" w:hAnsi="Arial" w:cs="Arial"/>
          <w:lang w:val="pl-PL"/>
        </w:rPr>
      </w:pPr>
      <w:r w:rsidRPr="005B54C0">
        <w:rPr>
          <w:rFonts w:ascii="Arial" w:hAnsi="Arial" w:cs="Arial"/>
          <w:u w:val="single"/>
          <w:lang w:val="pl-PL"/>
        </w:rPr>
        <w:t>Prawdziwość powyższych danych potwierdzam własnoręcznym podpisem</w:t>
      </w:r>
      <w:r w:rsidRPr="005B54C0">
        <w:rPr>
          <w:rFonts w:ascii="Arial" w:hAnsi="Arial" w:cs="Arial"/>
          <w:lang w:val="pl-PL"/>
        </w:rPr>
        <w:t>.</w:t>
      </w:r>
    </w:p>
    <w:p w14:paraId="140050D1" w14:textId="77777777" w:rsidR="008D50E5" w:rsidRPr="005B54C0" w:rsidRDefault="008D50E5" w:rsidP="005A4F17">
      <w:pPr>
        <w:pStyle w:val="NormalnyWeb1"/>
        <w:spacing w:before="0" w:after="0" w:line="360" w:lineRule="auto"/>
        <w:ind w:right="-96"/>
        <w:rPr>
          <w:rFonts w:ascii="Arial" w:hAnsi="Arial" w:cs="Arial"/>
          <w:sz w:val="20"/>
          <w:szCs w:val="20"/>
          <w:lang w:val="pl-PL"/>
        </w:rPr>
      </w:pPr>
    </w:p>
    <w:p w14:paraId="6B291D1E" w14:textId="77777777" w:rsidR="00786842" w:rsidRPr="005B54C0" w:rsidRDefault="00915678" w:rsidP="005A4F17">
      <w:pPr>
        <w:pStyle w:val="NormalnyWeb1"/>
        <w:spacing w:before="0" w:after="0" w:line="360" w:lineRule="auto"/>
        <w:ind w:right="-96"/>
        <w:jc w:val="right"/>
        <w:rPr>
          <w:rFonts w:ascii="Arial" w:hAnsi="Arial" w:cs="Arial"/>
          <w:sz w:val="20"/>
          <w:szCs w:val="20"/>
          <w:lang w:val="pl-PL"/>
        </w:rPr>
      </w:pPr>
      <w:r w:rsidRPr="005B54C0">
        <w:rPr>
          <w:rFonts w:ascii="Arial" w:hAnsi="Arial" w:cs="Arial"/>
          <w:sz w:val="20"/>
          <w:szCs w:val="20"/>
          <w:lang w:val="pl-PL"/>
        </w:rPr>
        <w:t>....................................................................</w:t>
      </w:r>
      <w:r w:rsidR="00786842" w:rsidRPr="005B54C0">
        <w:rPr>
          <w:rFonts w:ascii="Arial" w:hAnsi="Arial" w:cs="Arial"/>
          <w:sz w:val="20"/>
          <w:szCs w:val="20"/>
          <w:lang w:val="pl-PL"/>
        </w:rPr>
        <w:t>..................</w:t>
      </w:r>
    </w:p>
    <w:p w14:paraId="234EF4C5" w14:textId="77777777" w:rsidR="00915678" w:rsidRPr="005B54C0" w:rsidRDefault="00915678" w:rsidP="005A4F17">
      <w:pPr>
        <w:pStyle w:val="NormalnyWeb1"/>
        <w:spacing w:before="0" w:after="0" w:line="360" w:lineRule="auto"/>
        <w:ind w:right="-96"/>
        <w:jc w:val="right"/>
        <w:rPr>
          <w:rFonts w:ascii="Arial" w:hAnsi="Arial" w:cs="Arial"/>
          <w:sz w:val="22"/>
          <w:szCs w:val="22"/>
          <w:lang w:val="pl-PL"/>
        </w:rPr>
      </w:pPr>
      <w:r w:rsidRPr="005B54C0">
        <w:rPr>
          <w:rFonts w:ascii="Arial" w:hAnsi="Arial" w:cs="Arial"/>
          <w:sz w:val="22"/>
          <w:szCs w:val="22"/>
          <w:lang w:val="pl-PL"/>
        </w:rPr>
        <w:t>czytelny podpis pracodawcy lub osoby uprawnionej</w:t>
      </w:r>
    </w:p>
    <w:p w14:paraId="42B6F695" w14:textId="77777777" w:rsidR="008D50E5" w:rsidRPr="00030A03" w:rsidRDefault="008D50E5" w:rsidP="00786842">
      <w:pPr>
        <w:spacing w:line="360" w:lineRule="auto"/>
        <w:rPr>
          <w:rFonts w:ascii="Arial" w:hAnsi="Arial" w:cs="Arial"/>
          <w:sz w:val="20"/>
          <w:szCs w:val="20"/>
        </w:rPr>
      </w:pPr>
    </w:p>
    <w:p w14:paraId="001E8DD8" w14:textId="77777777" w:rsidR="008D50E5" w:rsidRPr="00030A03" w:rsidRDefault="008D50E5" w:rsidP="00786842">
      <w:pPr>
        <w:spacing w:line="360" w:lineRule="auto"/>
        <w:rPr>
          <w:rFonts w:ascii="Arial" w:hAnsi="Arial" w:cs="Arial"/>
          <w:sz w:val="20"/>
          <w:szCs w:val="20"/>
        </w:rPr>
      </w:pPr>
    </w:p>
    <w:p w14:paraId="2F345789" w14:textId="77777777" w:rsidR="008D50E5" w:rsidRPr="00030A03" w:rsidRDefault="008D50E5" w:rsidP="00786842">
      <w:pPr>
        <w:spacing w:line="360" w:lineRule="auto"/>
        <w:rPr>
          <w:rFonts w:ascii="Arial" w:hAnsi="Arial" w:cs="Arial"/>
          <w:sz w:val="20"/>
          <w:szCs w:val="20"/>
        </w:rPr>
      </w:pPr>
    </w:p>
    <w:p w14:paraId="060EE1DD" w14:textId="77777777" w:rsidR="00915678" w:rsidRPr="00A83C56" w:rsidRDefault="00915678" w:rsidP="00786842">
      <w:pPr>
        <w:spacing w:line="360" w:lineRule="auto"/>
        <w:ind w:hanging="15"/>
        <w:rPr>
          <w:rFonts w:ascii="Arial" w:hAnsi="Arial" w:cs="Arial"/>
          <w:iCs/>
          <w:sz w:val="20"/>
          <w:szCs w:val="20"/>
        </w:rPr>
      </w:pPr>
      <w:r w:rsidRPr="00A83C56">
        <w:rPr>
          <w:rFonts w:ascii="Arial" w:hAnsi="Arial" w:cs="Arial"/>
          <w:iCs/>
          <w:sz w:val="20"/>
          <w:szCs w:val="20"/>
        </w:rPr>
        <w:t>* niepotrzebne skreślić</w:t>
      </w:r>
    </w:p>
    <w:sectPr w:rsidR="00915678" w:rsidRPr="00A83C56" w:rsidSect="003D636E">
      <w:headerReference w:type="default" r:id="rId8"/>
      <w:headerReference w:type="first" r:id="rId9"/>
      <w:footnotePr>
        <w:numRestart w:val="eachPage"/>
      </w:footnotePr>
      <w:pgSz w:w="11907" w:h="16840"/>
      <w:pgMar w:top="1134" w:right="1304" w:bottom="567" w:left="1304" w:header="426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CC9AAD" w14:textId="77777777" w:rsidR="004824CF" w:rsidRDefault="004824CF">
      <w:r>
        <w:separator/>
      </w:r>
    </w:p>
  </w:endnote>
  <w:endnote w:type="continuationSeparator" w:id="0">
    <w:p w14:paraId="65D3024F" w14:textId="77777777" w:rsidR="004824CF" w:rsidRDefault="00482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limbachItcTEE">
    <w:altName w:val="Courier New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B9AE7" w14:textId="77777777" w:rsidR="004824CF" w:rsidRDefault="004824CF">
      <w:r>
        <w:separator/>
      </w:r>
    </w:p>
  </w:footnote>
  <w:footnote w:type="continuationSeparator" w:id="0">
    <w:p w14:paraId="49C99D44" w14:textId="77777777" w:rsidR="004824CF" w:rsidRDefault="00482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8804F" w14:textId="77777777" w:rsidR="00F3667C" w:rsidRDefault="00F3667C" w:rsidP="004751AB">
    <w:pPr>
      <w:pStyle w:val="Nagwek"/>
      <w:tabs>
        <w:tab w:val="left" w:pos="1785"/>
      </w:tabs>
      <w:rPr>
        <w:smallCaps/>
        <w:sz w:val="20"/>
      </w:rPr>
    </w:pPr>
    <w:r>
      <w:rPr>
        <w:smallCaps/>
        <w:sz w:val="20"/>
      </w:rPr>
      <w:tab/>
    </w:r>
    <w:r>
      <w:rPr>
        <w:smallCaps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D24AF" w14:textId="77777777" w:rsidR="00F3667C" w:rsidRPr="00DA4EF5" w:rsidRDefault="00F3667C" w:rsidP="00156D2F">
    <w:pPr>
      <w:jc w:val="right"/>
      <w:rPr>
        <w:b/>
      </w:rPr>
    </w:pPr>
  </w:p>
  <w:p w14:paraId="2D951DD3" w14:textId="77777777" w:rsidR="00F3667C" w:rsidRDefault="00F3667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-360"/>
        </w:tabs>
        <w:ind w:left="36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-36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-36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-3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6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360"/>
        </w:tabs>
        <w:ind w:left="324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1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2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3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4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5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6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7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  <w:lvl w:ilvl="8">
      <w:start w:val="1"/>
      <w:numFmt w:val="bullet"/>
      <w:lvlText w:val="-"/>
      <w:lvlJc w:val="left"/>
      <w:rPr>
        <w:rFonts w:ascii="Verdana" w:hAnsi="Verdana"/>
        <w:b/>
        <w:i w:val="0"/>
        <w:smallCaps w:val="0"/>
        <w:strike w:val="0"/>
        <w:color w:val="000000"/>
        <w:spacing w:val="0"/>
        <w:w w:val="100"/>
        <w:position w:val="0"/>
        <w:sz w:val="14"/>
        <w:u w:val="none"/>
      </w:rPr>
    </w:lvl>
  </w:abstractNum>
  <w:abstractNum w:abstractNumId="4" w15:restartNumberingAfterBreak="0">
    <w:nsid w:val="00000010"/>
    <w:multiLevelType w:val="singleLevel"/>
    <w:tmpl w:val="148247B2"/>
    <w:name w:val="WW8Num16"/>
    <w:lvl w:ilvl="0">
      <w:start w:val="8"/>
      <w:numFmt w:val="decimal"/>
      <w:lvlText w:val="%1."/>
      <w:lvlJc w:val="left"/>
      <w:pPr>
        <w:tabs>
          <w:tab w:val="num" w:pos="5746"/>
        </w:tabs>
        <w:ind w:left="5746" w:hanging="360"/>
      </w:pPr>
      <w:rPr>
        <w:b w:val="0"/>
        <w:sz w:val="24"/>
      </w:rPr>
    </w:lvl>
  </w:abstractNum>
  <w:abstractNum w:abstractNumId="5" w15:restartNumberingAfterBreak="0">
    <w:nsid w:val="00000015"/>
    <w:multiLevelType w:val="multilevel"/>
    <w:tmpl w:val="E08E48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i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807D6A"/>
    <w:multiLevelType w:val="hybridMultilevel"/>
    <w:tmpl w:val="1BB08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7F7439"/>
    <w:multiLevelType w:val="multilevel"/>
    <w:tmpl w:val="777C3C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i w:val="0"/>
        <w:iCs w:val="0"/>
        <w:strike w:val="0"/>
      </w:rPr>
    </w:lvl>
    <w:lvl w:ilvl="4">
      <w:start w:val="1"/>
      <w:numFmt w:val="decimal"/>
      <w:lvlText w:val="%5)"/>
      <w:lvlJc w:val="left"/>
      <w:pPr>
        <w:tabs>
          <w:tab w:val="num" w:pos="2061"/>
        </w:tabs>
        <w:ind w:left="2061" w:hanging="36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AFB7294"/>
    <w:multiLevelType w:val="hybridMultilevel"/>
    <w:tmpl w:val="E0944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2654C9"/>
    <w:multiLevelType w:val="hybridMultilevel"/>
    <w:tmpl w:val="16809A36"/>
    <w:lvl w:ilvl="0" w:tplc="C5586F9C">
      <w:start w:val="1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104B2EC7"/>
    <w:multiLevelType w:val="hybridMultilevel"/>
    <w:tmpl w:val="D17C3B18"/>
    <w:lvl w:ilvl="0" w:tplc="3B12A8D6">
      <w:start w:val="1"/>
      <w:numFmt w:val="decimal"/>
      <w:lvlText w:val="%1."/>
      <w:lvlJc w:val="left"/>
      <w:pPr>
        <w:ind w:left="541" w:hanging="360"/>
      </w:pPr>
    </w:lvl>
    <w:lvl w:ilvl="1" w:tplc="04150019">
      <w:start w:val="1"/>
      <w:numFmt w:val="lowerLetter"/>
      <w:lvlText w:val="%2."/>
      <w:lvlJc w:val="left"/>
      <w:pPr>
        <w:ind w:left="1261" w:hanging="360"/>
      </w:pPr>
    </w:lvl>
    <w:lvl w:ilvl="2" w:tplc="0415001B">
      <w:start w:val="1"/>
      <w:numFmt w:val="lowerRoman"/>
      <w:lvlText w:val="%3."/>
      <w:lvlJc w:val="right"/>
      <w:pPr>
        <w:ind w:left="1981" w:hanging="180"/>
      </w:pPr>
    </w:lvl>
    <w:lvl w:ilvl="3" w:tplc="0415000F">
      <w:start w:val="1"/>
      <w:numFmt w:val="decimal"/>
      <w:lvlText w:val="%4."/>
      <w:lvlJc w:val="left"/>
      <w:pPr>
        <w:ind w:left="2701" w:hanging="360"/>
      </w:pPr>
    </w:lvl>
    <w:lvl w:ilvl="4" w:tplc="9408715C">
      <w:start w:val="1"/>
      <w:numFmt w:val="lowerLetter"/>
      <w:lvlText w:val="%5)"/>
      <w:lvlJc w:val="left"/>
      <w:pPr>
        <w:ind w:left="3421" w:hanging="360"/>
      </w:pPr>
      <w:rPr>
        <w:rFonts w:ascii="Arial" w:eastAsia="Courier New" w:hAnsi="Arial" w:cs="Arial"/>
      </w:rPr>
    </w:lvl>
    <w:lvl w:ilvl="5" w:tplc="0415001B">
      <w:start w:val="1"/>
      <w:numFmt w:val="lowerRoman"/>
      <w:lvlText w:val="%6."/>
      <w:lvlJc w:val="right"/>
      <w:pPr>
        <w:ind w:left="4141" w:hanging="180"/>
      </w:pPr>
    </w:lvl>
    <w:lvl w:ilvl="6" w:tplc="0415000F">
      <w:start w:val="1"/>
      <w:numFmt w:val="decimal"/>
      <w:lvlText w:val="%7."/>
      <w:lvlJc w:val="left"/>
      <w:pPr>
        <w:ind w:left="4861" w:hanging="360"/>
      </w:pPr>
    </w:lvl>
    <w:lvl w:ilvl="7" w:tplc="04150019">
      <w:start w:val="1"/>
      <w:numFmt w:val="lowerLetter"/>
      <w:lvlText w:val="%8."/>
      <w:lvlJc w:val="left"/>
      <w:pPr>
        <w:ind w:left="5581" w:hanging="360"/>
      </w:pPr>
    </w:lvl>
    <w:lvl w:ilvl="8" w:tplc="0415001B">
      <w:start w:val="1"/>
      <w:numFmt w:val="lowerRoman"/>
      <w:lvlText w:val="%9."/>
      <w:lvlJc w:val="right"/>
      <w:pPr>
        <w:ind w:left="6301" w:hanging="180"/>
      </w:pPr>
    </w:lvl>
  </w:abstractNum>
  <w:abstractNum w:abstractNumId="11" w15:restartNumberingAfterBreak="0">
    <w:nsid w:val="111507FA"/>
    <w:multiLevelType w:val="hybridMultilevel"/>
    <w:tmpl w:val="A224BA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55B06"/>
    <w:multiLevelType w:val="hybridMultilevel"/>
    <w:tmpl w:val="C936AEB6"/>
    <w:lvl w:ilvl="0" w:tplc="ED7C5236">
      <w:start w:val="1"/>
      <w:numFmt w:val="decimal"/>
      <w:lvlText w:val="%1."/>
      <w:lvlJc w:val="left"/>
      <w:pPr>
        <w:ind w:left="927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63782C"/>
    <w:multiLevelType w:val="multilevel"/>
    <w:tmpl w:val="132A9A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163A60D0"/>
    <w:multiLevelType w:val="hybridMultilevel"/>
    <w:tmpl w:val="F33E580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CA7659D"/>
    <w:multiLevelType w:val="hybridMultilevel"/>
    <w:tmpl w:val="FF52A4D8"/>
    <w:lvl w:ilvl="0" w:tplc="0415000F">
      <w:start w:val="6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96BFF"/>
    <w:multiLevelType w:val="hybridMultilevel"/>
    <w:tmpl w:val="E8686DDA"/>
    <w:lvl w:ilvl="0" w:tplc="1FC4F61A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 w15:restartNumberingAfterBreak="0">
    <w:nsid w:val="272576D9"/>
    <w:multiLevelType w:val="hybridMultilevel"/>
    <w:tmpl w:val="494C596E"/>
    <w:lvl w:ilvl="0" w:tplc="5004218C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8" w15:restartNumberingAfterBreak="0">
    <w:nsid w:val="277C7C0B"/>
    <w:multiLevelType w:val="hybridMultilevel"/>
    <w:tmpl w:val="4FEED5CE"/>
    <w:lvl w:ilvl="0" w:tplc="C074B098">
      <w:start w:val="5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9" w15:restartNumberingAfterBreak="0">
    <w:nsid w:val="2FD5419D"/>
    <w:multiLevelType w:val="hybridMultilevel"/>
    <w:tmpl w:val="27B81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20AA2"/>
    <w:multiLevelType w:val="multilevel"/>
    <w:tmpl w:val="9214703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cs="Times New Roman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5041931"/>
    <w:multiLevelType w:val="hybridMultilevel"/>
    <w:tmpl w:val="64C8D97E"/>
    <w:name w:val="WW8Num14222"/>
    <w:lvl w:ilvl="0" w:tplc="E8AEEF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B27EF2"/>
    <w:multiLevelType w:val="hybridMultilevel"/>
    <w:tmpl w:val="FBC2FE32"/>
    <w:lvl w:ilvl="0" w:tplc="B1188342">
      <w:start w:val="1"/>
      <w:numFmt w:val="decimal"/>
      <w:lvlText w:val="%1)"/>
      <w:lvlJc w:val="left"/>
      <w:pPr>
        <w:ind w:left="1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80" w:hanging="360"/>
      </w:pPr>
    </w:lvl>
    <w:lvl w:ilvl="2" w:tplc="0415001B" w:tentative="1">
      <w:start w:val="1"/>
      <w:numFmt w:val="lowerRoman"/>
      <w:lvlText w:val="%3."/>
      <w:lvlJc w:val="right"/>
      <w:pPr>
        <w:ind w:left="2900" w:hanging="180"/>
      </w:pPr>
    </w:lvl>
    <w:lvl w:ilvl="3" w:tplc="0415000F" w:tentative="1">
      <w:start w:val="1"/>
      <w:numFmt w:val="decimal"/>
      <w:lvlText w:val="%4."/>
      <w:lvlJc w:val="left"/>
      <w:pPr>
        <w:ind w:left="3620" w:hanging="360"/>
      </w:pPr>
    </w:lvl>
    <w:lvl w:ilvl="4" w:tplc="04150019" w:tentative="1">
      <w:start w:val="1"/>
      <w:numFmt w:val="lowerLetter"/>
      <w:lvlText w:val="%5."/>
      <w:lvlJc w:val="left"/>
      <w:pPr>
        <w:ind w:left="4340" w:hanging="360"/>
      </w:pPr>
    </w:lvl>
    <w:lvl w:ilvl="5" w:tplc="0415001B" w:tentative="1">
      <w:start w:val="1"/>
      <w:numFmt w:val="lowerRoman"/>
      <w:lvlText w:val="%6."/>
      <w:lvlJc w:val="right"/>
      <w:pPr>
        <w:ind w:left="5060" w:hanging="180"/>
      </w:pPr>
    </w:lvl>
    <w:lvl w:ilvl="6" w:tplc="0415000F" w:tentative="1">
      <w:start w:val="1"/>
      <w:numFmt w:val="decimal"/>
      <w:lvlText w:val="%7."/>
      <w:lvlJc w:val="left"/>
      <w:pPr>
        <w:ind w:left="5780" w:hanging="360"/>
      </w:pPr>
    </w:lvl>
    <w:lvl w:ilvl="7" w:tplc="04150019" w:tentative="1">
      <w:start w:val="1"/>
      <w:numFmt w:val="lowerLetter"/>
      <w:lvlText w:val="%8."/>
      <w:lvlJc w:val="left"/>
      <w:pPr>
        <w:ind w:left="6500" w:hanging="360"/>
      </w:pPr>
    </w:lvl>
    <w:lvl w:ilvl="8" w:tplc="0415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3" w15:restartNumberingAfterBreak="0">
    <w:nsid w:val="37FC7C52"/>
    <w:multiLevelType w:val="hybridMultilevel"/>
    <w:tmpl w:val="53E86176"/>
    <w:lvl w:ilvl="0" w:tplc="8F2637A0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4" w15:restartNumberingAfterBreak="0">
    <w:nsid w:val="39110606"/>
    <w:multiLevelType w:val="hybridMultilevel"/>
    <w:tmpl w:val="23EA4F38"/>
    <w:lvl w:ilvl="0" w:tplc="79F89F56">
      <w:start w:val="2"/>
      <w:numFmt w:val="decimal"/>
      <w:lvlText w:val="%1."/>
      <w:lvlJc w:val="left"/>
      <w:pPr>
        <w:ind w:left="540" w:hanging="36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5" w15:restartNumberingAfterBreak="0">
    <w:nsid w:val="39860DCA"/>
    <w:multiLevelType w:val="multilevel"/>
    <w:tmpl w:val="6B3C6BBC"/>
    <w:styleLink w:val="WWNum8"/>
    <w:lvl w:ilvl="0">
      <w:start w:val="1"/>
      <w:numFmt w:val="decimal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6" w15:restartNumberingAfterBreak="0">
    <w:nsid w:val="3A0E5A57"/>
    <w:multiLevelType w:val="hybridMultilevel"/>
    <w:tmpl w:val="0BEE279C"/>
    <w:lvl w:ilvl="0" w:tplc="F8B85D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896258"/>
    <w:multiLevelType w:val="multilevel"/>
    <w:tmpl w:val="3162026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3B3E733A"/>
    <w:multiLevelType w:val="hybridMultilevel"/>
    <w:tmpl w:val="FA9859F8"/>
    <w:lvl w:ilvl="0" w:tplc="3354986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5A6AAB"/>
    <w:multiLevelType w:val="hybridMultilevel"/>
    <w:tmpl w:val="CC2C6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89257F6"/>
    <w:multiLevelType w:val="multilevel"/>
    <w:tmpl w:val="9F58953E"/>
    <w:styleLink w:val="WWNum15"/>
    <w:lvl w:ilvl="0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1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2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3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4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5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6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7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  <w:lvl w:ilvl="8">
      <w:numFmt w:val="bullet"/>
      <w:lvlText w:val="-"/>
      <w:lvlJc w:val="left"/>
      <w:rPr>
        <w:rFonts w:ascii="Verdana" w:hAnsi="Verdana"/>
        <w:b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4"/>
        <w:u w:val="none"/>
        <w:vertAlign w:val="subscript"/>
      </w:rPr>
    </w:lvl>
  </w:abstractNum>
  <w:abstractNum w:abstractNumId="31" w15:restartNumberingAfterBreak="0">
    <w:nsid w:val="497C66BF"/>
    <w:multiLevelType w:val="hybridMultilevel"/>
    <w:tmpl w:val="4664CBB4"/>
    <w:lvl w:ilvl="0" w:tplc="3CA85E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AAB3DCD"/>
    <w:multiLevelType w:val="hybridMultilevel"/>
    <w:tmpl w:val="464A122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25A034D"/>
    <w:multiLevelType w:val="hybridMultilevel"/>
    <w:tmpl w:val="2E944B40"/>
    <w:lvl w:ilvl="0" w:tplc="4494314E">
      <w:start w:val="1"/>
      <w:numFmt w:val="decimal"/>
      <w:lvlText w:val="%1)"/>
      <w:lvlJc w:val="left"/>
      <w:pPr>
        <w:ind w:left="2344" w:hanging="360"/>
      </w:pPr>
      <w:rPr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2344"/>
        </w:tabs>
        <w:ind w:left="2344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3064"/>
        </w:tabs>
        <w:ind w:left="306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784"/>
        </w:tabs>
        <w:ind w:left="3784" w:hanging="360"/>
      </w:pPr>
    </w:lvl>
    <w:lvl w:ilvl="4" w:tplc="04150019">
      <w:start w:val="1"/>
      <w:numFmt w:val="decimal"/>
      <w:lvlText w:val="%5."/>
      <w:lvlJc w:val="left"/>
      <w:pPr>
        <w:tabs>
          <w:tab w:val="num" w:pos="4504"/>
        </w:tabs>
        <w:ind w:left="4504" w:hanging="360"/>
      </w:pPr>
    </w:lvl>
    <w:lvl w:ilvl="5" w:tplc="0415001B">
      <w:start w:val="1"/>
      <w:numFmt w:val="decimal"/>
      <w:lvlText w:val="%6."/>
      <w:lvlJc w:val="left"/>
      <w:pPr>
        <w:tabs>
          <w:tab w:val="num" w:pos="5224"/>
        </w:tabs>
        <w:ind w:left="522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944"/>
        </w:tabs>
        <w:ind w:left="594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664"/>
        </w:tabs>
        <w:ind w:left="6664" w:hanging="360"/>
      </w:pPr>
    </w:lvl>
    <w:lvl w:ilvl="8" w:tplc="0415001B">
      <w:start w:val="1"/>
      <w:numFmt w:val="decimal"/>
      <w:lvlText w:val="%9."/>
      <w:lvlJc w:val="left"/>
      <w:pPr>
        <w:tabs>
          <w:tab w:val="num" w:pos="7384"/>
        </w:tabs>
        <w:ind w:left="7384" w:hanging="360"/>
      </w:pPr>
    </w:lvl>
  </w:abstractNum>
  <w:abstractNum w:abstractNumId="34" w15:restartNumberingAfterBreak="0">
    <w:nsid w:val="5408719C"/>
    <w:multiLevelType w:val="hybridMultilevel"/>
    <w:tmpl w:val="16CC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9E1DC6"/>
    <w:multiLevelType w:val="multilevel"/>
    <w:tmpl w:val="B33EC84A"/>
    <w:styleLink w:val="WW8Num5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7" w15:restartNumberingAfterBreak="0">
    <w:nsid w:val="5BB57F95"/>
    <w:multiLevelType w:val="hybridMultilevel"/>
    <w:tmpl w:val="70E6A0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E5F2B8C"/>
    <w:multiLevelType w:val="hybridMultilevel"/>
    <w:tmpl w:val="BC6AD4D6"/>
    <w:name w:val="WW8Num162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>
      <w:start w:val="1"/>
      <w:numFmt w:val="lowerLetter"/>
      <w:lvlText w:val="%2."/>
      <w:lvlJc w:val="left"/>
      <w:pPr>
        <w:ind w:left="2072" w:hanging="360"/>
      </w:pPr>
    </w:lvl>
    <w:lvl w:ilvl="2" w:tplc="0415001B">
      <w:start w:val="1"/>
      <w:numFmt w:val="lowerRoman"/>
      <w:lvlText w:val="%3."/>
      <w:lvlJc w:val="right"/>
      <w:pPr>
        <w:ind w:left="2792" w:hanging="180"/>
      </w:pPr>
    </w:lvl>
    <w:lvl w:ilvl="3" w:tplc="0415000F">
      <w:start w:val="1"/>
      <w:numFmt w:val="decimal"/>
      <w:lvlText w:val="%4."/>
      <w:lvlJc w:val="left"/>
      <w:pPr>
        <w:ind w:left="3512" w:hanging="360"/>
      </w:pPr>
    </w:lvl>
    <w:lvl w:ilvl="4" w:tplc="04150019">
      <w:start w:val="1"/>
      <w:numFmt w:val="lowerLetter"/>
      <w:lvlText w:val="%5."/>
      <w:lvlJc w:val="left"/>
      <w:pPr>
        <w:ind w:left="4232" w:hanging="360"/>
      </w:pPr>
    </w:lvl>
    <w:lvl w:ilvl="5" w:tplc="0415001B">
      <w:start w:val="1"/>
      <w:numFmt w:val="lowerRoman"/>
      <w:lvlText w:val="%6."/>
      <w:lvlJc w:val="right"/>
      <w:pPr>
        <w:ind w:left="4952" w:hanging="180"/>
      </w:pPr>
    </w:lvl>
    <w:lvl w:ilvl="6" w:tplc="0415000F">
      <w:start w:val="1"/>
      <w:numFmt w:val="decimal"/>
      <w:lvlText w:val="%7."/>
      <w:lvlJc w:val="left"/>
      <w:pPr>
        <w:ind w:left="5672" w:hanging="360"/>
      </w:pPr>
    </w:lvl>
    <w:lvl w:ilvl="7" w:tplc="04150019">
      <w:start w:val="1"/>
      <w:numFmt w:val="lowerLetter"/>
      <w:lvlText w:val="%8."/>
      <w:lvlJc w:val="left"/>
      <w:pPr>
        <w:ind w:left="6392" w:hanging="360"/>
      </w:pPr>
    </w:lvl>
    <w:lvl w:ilvl="8" w:tplc="0415001B">
      <w:start w:val="1"/>
      <w:numFmt w:val="lowerRoman"/>
      <w:lvlText w:val="%9."/>
      <w:lvlJc w:val="right"/>
      <w:pPr>
        <w:ind w:left="7112" w:hanging="180"/>
      </w:pPr>
    </w:lvl>
  </w:abstractNum>
  <w:abstractNum w:abstractNumId="39" w15:restartNumberingAfterBreak="0">
    <w:nsid w:val="5F3424F2"/>
    <w:multiLevelType w:val="hybridMultilevel"/>
    <w:tmpl w:val="33D62104"/>
    <w:lvl w:ilvl="0" w:tplc="73BEC2A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23C7095"/>
    <w:multiLevelType w:val="multilevel"/>
    <w:tmpl w:val="989ACE92"/>
    <w:lvl w:ilvl="0">
      <w:start w:val="3"/>
      <w:numFmt w:val="upperRoman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1" w15:restartNumberingAfterBreak="0">
    <w:nsid w:val="64F3185E"/>
    <w:multiLevelType w:val="hybridMultilevel"/>
    <w:tmpl w:val="EA2C5D48"/>
    <w:lvl w:ilvl="0" w:tplc="501484C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3E4EB6"/>
    <w:multiLevelType w:val="hybridMultilevel"/>
    <w:tmpl w:val="210C5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18A080">
      <w:start w:val="1"/>
      <w:numFmt w:val="lowerLetter"/>
      <w:lvlText w:val="%3)"/>
      <w:lvlJc w:val="right"/>
      <w:pPr>
        <w:ind w:left="2160" w:hanging="180"/>
      </w:pPr>
      <w:rPr>
        <w:rFonts w:ascii="Arial Narrow" w:eastAsia="Times New Roman" w:hAnsi="Arial Narrow" w:cs="Arial Narrow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9F3B10"/>
    <w:multiLevelType w:val="hybridMultilevel"/>
    <w:tmpl w:val="80E8C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2E36C5"/>
    <w:multiLevelType w:val="hybridMultilevel"/>
    <w:tmpl w:val="EC6EDD88"/>
    <w:lvl w:ilvl="0" w:tplc="8AF4319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8D2773"/>
    <w:multiLevelType w:val="hybridMultilevel"/>
    <w:tmpl w:val="B516878A"/>
    <w:lvl w:ilvl="0" w:tplc="56266B24">
      <w:start w:val="1"/>
      <w:numFmt w:val="decimal"/>
      <w:lvlText w:val="%1.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46" w15:restartNumberingAfterBreak="0">
    <w:nsid w:val="753A05A5"/>
    <w:multiLevelType w:val="hybridMultilevel"/>
    <w:tmpl w:val="EC5E528A"/>
    <w:lvl w:ilvl="0" w:tplc="54E4F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E571BD"/>
    <w:multiLevelType w:val="hybridMultilevel"/>
    <w:tmpl w:val="49D022A8"/>
    <w:lvl w:ilvl="0" w:tplc="14D817BE">
      <w:start w:val="1"/>
      <w:numFmt w:val="upperRoman"/>
      <w:lvlText w:val="%1."/>
      <w:lvlJc w:val="left"/>
      <w:pPr>
        <w:ind w:left="900" w:hanging="720"/>
      </w:p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48" w15:restartNumberingAfterBreak="0">
    <w:nsid w:val="7B71728B"/>
    <w:multiLevelType w:val="hybridMultilevel"/>
    <w:tmpl w:val="CDF0E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8226EE"/>
    <w:multiLevelType w:val="hybridMultilevel"/>
    <w:tmpl w:val="534023A8"/>
    <w:lvl w:ilvl="0" w:tplc="35C4E6C2">
      <w:start w:val="1"/>
      <w:numFmt w:val="decimal"/>
      <w:lvlText w:val="%1."/>
      <w:lvlJc w:val="left"/>
      <w:pPr>
        <w:ind w:left="135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41"/>
  </w:num>
  <w:num w:numId="3">
    <w:abstractNumId w:val="3"/>
  </w:num>
  <w:num w:numId="4">
    <w:abstractNumId w:val="30"/>
  </w:num>
  <w:num w:numId="5">
    <w:abstractNumId w:val="16"/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9"/>
  </w:num>
  <w:num w:numId="8">
    <w:abstractNumId w:val="26"/>
  </w:num>
  <w:num w:numId="9">
    <w:abstractNumId w:val="6"/>
  </w:num>
  <w:num w:numId="10">
    <w:abstractNumId w:val="12"/>
  </w:num>
  <w:num w:numId="11">
    <w:abstractNumId w:val="28"/>
  </w:num>
  <w:num w:numId="12">
    <w:abstractNumId w:val="33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4"/>
  </w:num>
  <w:num w:numId="20">
    <w:abstractNumId w:val="25"/>
  </w:num>
  <w:num w:numId="21">
    <w:abstractNumId w:val="46"/>
  </w:num>
  <w:num w:numId="22">
    <w:abstractNumId w:val="31"/>
  </w:num>
  <w:num w:numId="2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2"/>
  </w:num>
  <w:num w:numId="34">
    <w:abstractNumId w:val="17"/>
  </w:num>
  <w:num w:numId="35">
    <w:abstractNumId w:val="18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>
      <w:startOverride w:val="1"/>
    </w:lvlOverride>
  </w:num>
  <w:num w:numId="4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43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"/>
  </w:num>
  <w:num w:numId="47">
    <w:abstractNumId w:val="8"/>
  </w:num>
  <w:num w:numId="48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197"/>
    <w:rsid w:val="00001EC5"/>
    <w:rsid w:val="000106D4"/>
    <w:rsid w:val="00016A68"/>
    <w:rsid w:val="000274FF"/>
    <w:rsid w:val="00027E33"/>
    <w:rsid w:val="00030A03"/>
    <w:rsid w:val="00044BC9"/>
    <w:rsid w:val="00047CD4"/>
    <w:rsid w:val="00050F16"/>
    <w:rsid w:val="0005277F"/>
    <w:rsid w:val="0005606E"/>
    <w:rsid w:val="00056F81"/>
    <w:rsid w:val="000629D2"/>
    <w:rsid w:val="000632D7"/>
    <w:rsid w:val="00063742"/>
    <w:rsid w:val="0006398C"/>
    <w:rsid w:val="00072F95"/>
    <w:rsid w:val="000739CF"/>
    <w:rsid w:val="00074C1F"/>
    <w:rsid w:val="000754B1"/>
    <w:rsid w:val="00080A40"/>
    <w:rsid w:val="00081F2A"/>
    <w:rsid w:val="00083B82"/>
    <w:rsid w:val="00087F90"/>
    <w:rsid w:val="0009063B"/>
    <w:rsid w:val="0009121A"/>
    <w:rsid w:val="00094514"/>
    <w:rsid w:val="000A1371"/>
    <w:rsid w:val="000A3EC3"/>
    <w:rsid w:val="000A46E7"/>
    <w:rsid w:val="000B3B7C"/>
    <w:rsid w:val="000B4A8F"/>
    <w:rsid w:val="000B5F66"/>
    <w:rsid w:val="000B7027"/>
    <w:rsid w:val="000B7DEF"/>
    <w:rsid w:val="000C6AFE"/>
    <w:rsid w:val="000D0C88"/>
    <w:rsid w:val="000D2DA9"/>
    <w:rsid w:val="000F07A4"/>
    <w:rsid w:val="000F129B"/>
    <w:rsid w:val="000F4D52"/>
    <w:rsid w:val="00100D74"/>
    <w:rsid w:val="00102566"/>
    <w:rsid w:val="00104F27"/>
    <w:rsid w:val="001079D2"/>
    <w:rsid w:val="00110B88"/>
    <w:rsid w:val="00115027"/>
    <w:rsid w:val="00117AFD"/>
    <w:rsid w:val="0012005B"/>
    <w:rsid w:val="00120B63"/>
    <w:rsid w:val="0013191B"/>
    <w:rsid w:val="001331B8"/>
    <w:rsid w:val="00134826"/>
    <w:rsid w:val="00142474"/>
    <w:rsid w:val="001428FF"/>
    <w:rsid w:val="0014353A"/>
    <w:rsid w:val="0014355A"/>
    <w:rsid w:val="00144F67"/>
    <w:rsid w:val="001466D6"/>
    <w:rsid w:val="00156D2F"/>
    <w:rsid w:val="00161024"/>
    <w:rsid w:val="00162875"/>
    <w:rsid w:val="00165319"/>
    <w:rsid w:val="001659DA"/>
    <w:rsid w:val="001663CC"/>
    <w:rsid w:val="0017107D"/>
    <w:rsid w:val="00171CDA"/>
    <w:rsid w:val="0017345D"/>
    <w:rsid w:val="001769D3"/>
    <w:rsid w:val="00177F34"/>
    <w:rsid w:val="0018053F"/>
    <w:rsid w:val="00181C6D"/>
    <w:rsid w:val="0018584B"/>
    <w:rsid w:val="001860B0"/>
    <w:rsid w:val="0018692F"/>
    <w:rsid w:val="00191960"/>
    <w:rsid w:val="001924C0"/>
    <w:rsid w:val="001926BE"/>
    <w:rsid w:val="001971B0"/>
    <w:rsid w:val="001A0191"/>
    <w:rsid w:val="001A292A"/>
    <w:rsid w:val="001A31ED"/>
    <w:rsid w:val="001A6F9E"/>
    <w:rsid w:val="001B1430"/>
    <w:rsid w:val="001B1936"/>
    <w:rsid w:val="001B5C00"/>
    <w:rsid w:val="001B5D95"/>
    <w:rsid w:val="001C06C2"/>
    <w:rsid w:val="001C101B"/>
    <w:rsid w:val="001C5708"/>
    <w:rsid w:val="001C5CCE"/>
    <w:rsid w:val="001C623B"/>
    <w:rsid w:val="001D0C79"/>
    <w:rsid w:val="001D30EC"/>
    <w:rsid w:val="001D59CA"/>
    <w:rsid w:val="001D7A71"/>
    <w:rsid w:val="001E1A0C"/>
    <w:rsid w:val="001E303E"/>
    <w:rsid w:val="001E3C51"/>
    <w:rsid w:val="001E3FEB"/>
    <w:rsid w:val="001E646D"/>
    <w:rsid w:val="001E6DFD"/>
    <w:rsid w:val="001F504D"/>
    <w:rsid w:val="00204402"/>
    <w:rsid w:val="0022399D"/>
    <w:rsid w:val="0023210A"/>
    <w:rsid w:val="00261D69"/>
    <w:rsid w:val="00267EE7"/>
    <w:rsid w:val="00275798"/>
    <w:rsid w:val="002845A5"/>
    <w:rsid w:val="0028561A"/>
    <w:rsid w:val="0029015E"/>
    <w:rsid w:val="00290882"/>
    <w:rsid w:val="00294DEE"/>
    <w:rsid w:val="002A029E"/>
    <w:rsid w:val="002A5829"/>
    <w:rsid w:val="002A5B79"/>
    <w:rsid w:val="002B380D"/>
    <w:rsid w:val="002B3DE1"/>
    <w:rsid w:val="002C0D56"/>
    <w:rsid w:val="002C3493"/>
    <w:rsid w:val="002D3EBA"/>
    <w:rsid w:val="002D7ABE"/>
    <w:rsid w:val="002E07FC"/>
    <w:rsid w:val="002F162C"/>
    <w:rsid w:val="002F79EB"/>
    <w:rsid w:val="003007AB"/>
    <w:rsid w:val="00302ABB"/>
    <w:rsid w:val="0030326D"/>
    <w:rsid w:val="003062B0"/>
    <w:rsid w:val="003234B0"/>
    <w:rsid w:val="00324388"/>
    <w:rsid w:val="00324E1E"/>
    <w:rsid w:val="00330380"/>
    <w:rsid w:val="00330D29"/>
    <w:rsid w:val="003324DD"/>
    <w:rsid w:val="0033279B"/>
    <w:rsid w:val="00334F37"/>
    <w:rsid w:val="00344A77"/>
    <w:rsid w:val="00344AB7"/>
    <w:rsid w:val="00351619"/>
    <w:rsid w:val="003524FD"/>
    <w:rsid w:val="00354256"/>
    <w:rsid w:val="0035515D"/>
    <w:rsid w:val="00356BC8"/>
    <w:rsid w:val="00362322"/>
    <w:rsid w:val="00364432"/>
    <w:rsid w:val="00373345"/>
    <w:rsid w:val="00375B3C"/>
    <w:rsid w:val="0037697F"/>
    <w:rsid w:val="003816C8"/>
    <w:rsid w:val="00384BE5"/>
    <w:rsid w:val="003869C5"/>
    <w:rsid w:val="00386A23"/>
    <w:rsid w:val="0039198C"/>
    <w:rsid w:val="00394FA8"/>
    <w:rsid w:val="003A58CA"/>
    <w:rsid w:val="003A6313"/>
    <w:rsid w:val="003A7EC6"/>
    <w:rsid w:val="003B45E5"/>
    <w:rsid w:val="003B7218"/>
    <w:rsid w:val="003C0B35"/>
    <w:rsid w:val="003C3B64"/>
    <w:rsid w:val="003D1443"/>
    <w:rsid w:val="003D362B"/>
    <w:rsid w:val="003D4211"/>
    <w:rsid w:val="003D6223"/>
    <w:rsid w:val="003D636E"/>
    <w:rsid w:val="003E0017"/>
    <w:rsid w:val="003E3DF7"/>
    <w:rsid w:val="003E6ACB"/>
    <w:rsid w:val="003F7866"/>
    <w:rsid w:val="00400191"/>
    <w:rsid w:val="004009EC"/>
    <w:rsid w:val="00407DCB"/>
    <w:rsid w:val="00414276"/>
    <w:rsid w:val="00421A72"/>
    <w:rsid w:val="00422438"/>
    <w:rsid w:val="00425E53"/>
    <w:rsid w:val="004263E3"/>
    <w:rsid w:val="00426925"/>
    <w:rsid w:val="00430928"/>
    <w:rsid w:val="00441818"/>
    <w:rsid w:val="00452496"/>
    <w:rsid w:val="00455D30"/>
    <w:rsid w:val="004562ED"/>
    <w:rsid w:val="00460C5F"/>
    <w:rsid w:val="00461351"/>
    <w:rsid w:val="00467D10"/>
    <w:rsid w:val="004714C4"/>
    <w:rsid w:val="004728F0"/>
    <w:rsid w:val="004751AB"/>
    <w:rsid w:val="004766A0"/>
    <w:rsid w:val="00477207"/>
    <w:rsid w:val="00477303"/>
    <w:rsid w:val="004824CF"/>
    <w:rsid w:val="00485548"/>
    <w:rsid w:val="00491AEB"/>
    <w:rsid w:val="0049440D"/>
    <w:rsid w:val="0049546B"/>
    <w:rsid w:val="0049735A"/>
    <w:rsid w:val="004A1D60"/>
    <w:rsid w:val="004A1D70"/>
    <w:rsid w:val="004A1D96"/>
    <w:rsid w:val="004B10CF"/>
    <w:rsid w:val="004D42E8"/>
    <w:rsid w:val="004E0602"/>
    <w:rsid w:val="004E338F"/>
    <w:rsid w:val="004E7792"/>
    <w:rsid w:val="004F370F"/>
    <w:rsid w:val="00500419"/>
    <w:rsid w:val="00504971"/>
    <w:rsid w:val="005065BF"/>
    <w:rsid w:val="00521B41"/>
    <w:rsid w:val="00522B04"/>
    <w:rsid w:val="00531CED"/>
    <w:rsid w:val="00535AE1"/>
    <w:rsid w:val="0053750D"/>
    <w:rsid w:val="00542B65"/>
    <w:rsid w:val="00553409"/>
    <w:rsid w:val="00561698"/>
    <w:rsid w:val="00563669"/>
    <w:rsid w:val="0057071C"/>
    <w:rsid w:val="005721FF"/>
    <w:rsid w:val="00575257"/>
    <w:rsid w:val="005824D6"/>
    <w:rsid w:val="005A1BFF"/>
    <w:rsid w:val="005A4F17"/>
    <w:rsid w:val="005A576F"/>
    <w:rsid w:val="005A6AAA"/>
    <w:rsid w:val="005B3CAA"/>
    <w:rsid w:val="005B4AFE"/>
    <w:rsid w:val="005B54C0"/>
    <w:rsid w:val="005B5C6C"/>
    <w:rsid w:val="005C02CA"/>
    <w:rsid w:val="005C1505"/>
    <w:rsid w:val="005C36B3"/>
    <w:rsid w:val="005C3E8C"/>
    <w:rsid w:val="005C408D"/>
    <w:rsid w:val="005C44A7"/>
    <w:rsid w:val="005C661D"/>
    <w:rsid w:val="005D0BF3"/>
    <w:rsid w:val="005D1AC5"/>
    <w:rsid w:val="005D1E88"/>
    <w:rsid w:val="005D3BD3"/>
    <w:rsid w:val="005D468E"/>
    <w:rsid w:val="005E54D7"/>
    <w:rsid w:val="005E71C3"/>
    <w:rsid w:val="005F08DD"/>
    <w:rsid w:val="005F0BC1"/>
    <w:rsid w:val="005F269D"/>
    <w:rsid w:val="00600993"/>
    <w:rsid w:val="006014E0"/>
    <w:rsid w:val="00606094"/>
    <w:rsid w:val="00606A88"/>
    <w:rsid w:val="006079BA"/>
    <w:rsid w:val="006148CF"/>
    <w:rsid w:val="00615458"/>
    <w:rsid w:val="006159E4"/>
    <w:rsid w:val="006330DB"/>
    <w:rsid w:val="00633618"/>
    <w:rsid w:val="00633A98"/>
    <w:rsid w:val="00642741"/>
    <w:rsid w:val="00644672"/>
    <w:rsid w:val="0064653D"/>
    <w:rsid w:val="00650CB0"/>
    <w:rsid w:val="006621DC"/>
    <w:rsid w:val="006669F6"/>
    <w:rsid w:val="00671FFB"/>
    <w:rsid w:val="006722DE"/>
    <w:rsid w:val="00672FBE"/>
    <w:rsid w:val="00680300"/>
    <w:rsid w:val="0068359F"/>
    <w:rsid w:val="00686FAB"/>
    <w:rsid w:val="006A115A"/>
    <w:rsid w:val="006B0CE2"/>
    <w:rsid w:val="006B5EBA"/>
    <w:rsid w:val="006C5800"/>
    <w:rsid w:val="006C5B03"/>
    <w:rsid w:val="006C5D3F"/>
    <w:rsid w:val="006D4891"/>
    <w:rsid w:val="006D57E2"/>
    <w:rsid w:val="006D7B64"/>
    <w:rsid w:val="006E092D"/>
    <w:rsid w:val="006E429E"/>
    <w:rsid w:val="006E58F1"/>
    <w:rsid w:val="006E6A9A"/>
    <w:rsid w:val="006F27C9"/>
    <w:rsid w:val="006F292C"/>
    <w:rsid w:val="006F4E38"/>
    <w:rsid w:val="006F5590"/>
    <w:rsid w:val="007019D8"/>
    <w:rsid w:val="00710329"/>
    <w:rsid w:val="00710501"/>
    <w:rsid w:val="0072609D"/>
    <w:rsid w:val="0073021D"/>
    <w:rsid w:val="00745514"/>
    <w:rsid w:val="007517F5"/>
    <w:rsid w:val="00753331"/>
    <w:rsid w:val="00763D47"/>
    <w:rsid w:val="0076469D"/>
    <w:rsid w:val="00772197"/>
    <w:rsid w:val="007818FF"/>
    <w:rsid w:val="0078195F"/>
    <w:rsid w:val="00786842"/>
    <w:rsid w:val="00787411"/>
    <w:rsid w:val="007947AD"/>
    <w:rsid w:val="007A1A91"/>
    <w:rsid w:val="007A1DAD"/>
    <w:rsid w:val="007A31A5"/>
    <w:rsid w:val="007B70E9"/>
    <w:rsid w:val="007B774C"/>
    <w:rsid w:val="007C2603"/>
    <w:rsid w:val="007C4BBD"/>
    <w:rsid w:val="007C6179"/>
    <w:rsid w:val="007F004F"/>
    <w:rsid w:val="007F0D35"/>
    <w:rsid w:val="007F5AED"/>
    <w:rsid w:val="00801803"/>
    <w:rsid w:val="0080303C"/>
    <w:rsid w:val="00807766"/>
    <w:rsid w:val="00807C96"/>
    <w:rsid w:val="00810F8E"/>
    <w:rsid w:val="00814285"/>
    <w:rsid w:val="00823008"/>
    <w:rsid w:val="00827135"/>
    <w:rsid w:val="008310CF"/>
    <w:rsid w:val="00831870"/>
    <w:rsid w:val="008329A1"/>
    <w:rsid w:val="008337B6"/>
    <w:rsid w:val="0084083B"/>
    <w:rsid w:val="00841BAD"/>
    <w:rsid w:val="0084202C"/>
    <w:rsid w:val="00842E1C"/>
    <w:rsid w:val="0085064C"/>
    <w:rsid w:val="008517E8"/>
    <w:rsid w:val="008617DC"/>
    <w:rsid w:val="00861EFE"/>
    <w:rsid w:val="008628C5"/>
    <w:rsid w:val="00862E40"/>
    <w:rsid w:val="00871A50"/>
    <w:rsid w:val="00871A72"/>
    <w:rsid w:val="00872F49"/>
    <w:rsid w:val="008773B0"/>
    <w:rsid w:val="00883A8D"/>
    <w:rsid w:val="008909EC"/>
    <w:rsid w:val="008A099B"/>
    <w:rsid w:val="008A2C06"/>
    <w:rsid w:val="008A35EC"/>
    <w:rsid w:val="008A4B9A"/>
    <w:rsid w:val="008A640C"/>
    <w:rsid w:val="008A657C"/>
    <w:rsid w:val="008B03B7"/>
    <w:rsid w:val="008B7324"/>
    <w:rsid w:val="008B7ADA"/>
    <w:rsid w:val="008D02FA"/>
    <w:rsid w:val="008D50E5"/>
    <w:rsid w:val="008E2A00"/>
    <w:rsid w:val="008E77E2"/>
    <w:rsid w:val="008E7F8E"/>
    <w:rsid w:val="008F7D23"/>
    <w:rsid w:val="00902DC5"/>
    <w:rsid w:val="00905726"/>
    <w:rsid w:val="00915678"/>
    <w:rsid w:val="00921396"/>
    <w:rsid w:val="009224C1"/>
    <w:rsid w:val="00924326"/>
    <w:rsid w:val="00924BD5"/>
    <w:rsid w:val="009318C6"/>
    <w:rsid w:val="00933287"/>
    <w:rsid w:val="00935AB3"/>
    <w:rsid w:val="009372BA"/>
    <w:rsid w:val="00945A13"/>
    <w:rsid w:val="00950008"/>
    <w:rsid w:val="00952709"/>
    <w:rsid w:val="0097071A"/>
    <w:rsid w:val="00974AF4"/>
    <w:rsid w:val="00975BB5"/>
    <w:rsid w:val="00977CFF"/>
    <w:rsid w:val="009914F1"/>
    <w:rsid w:val="00994485"/>
    <w:rsid w:val="00997B57"/>
    <w:rsid w:val="009A0D20"/>
    <w:rsid w:val="009A1835"/>
    <w:rsid w:val="009A3899"/>
    <w:rsid w:val="009A62E5"/>
    <w:rsid w:val="009A7B16"/>
    <w:rsid w:val="009B7BEC"/>
    <w:rsid w:val="009C71D5"/>
    <w:rsid w:val="009D4E61"/>
    <w:rsid w:val="009E58FF"/>
    <w:rsid w:val="009E7C17"/>
    <w:rsid w:val="00A00481"/>
    <w:rsid w:val="00A02810"/>
    <w:rsid w:val="00A04811"/>
    <w:rsid w:val="00A050E6"/>
    <w:rsid w:val="00A12DE0"/>
    <w:rsid w:val="00A1373E"/>
    <w:rsid w:val="00A156B1"/>
    <w:rsid w:val="00A22E4F"/>
    <w:rsid w:val="00A36C11"/>
    <w:rsid w:val="00A42505"/>
    <w:rsid w:val="00A4646A"/>
    <w:rsid w:val="00A5758E"/>
    <w:rsid w:val="00A60B09"/>
    <w:rsid w:val="00A650C3"/>
    <w:rsid w:val="00A72371"/>
    <w:rsid w:val="00A7366B"/>
    <w:rsid w:val="00A77293"/>
    <w:rsid w:val="00A82BE9"/>
    <w:rsid w:val="00A83C56"/>
    <w:rsid w:val="00A92AFE"/>
    <w:rsid w:val="00A9479C"/>
    <w:rsid w:val="00A95E0F"/>
    <w:rsid w:val="00A97CA4"/>
    <w:rsid w:val="00AA4E80"/>
    <w:rsid w:val="00AA7ED1"/>
    <w:rsid w:val="00AB3886"/>
    <w:rsid w:val="00AC5DEE"/>
    <w:rsid w:val="00AD2310"/>
    <w:rsid w:val="00AD2FB9"/>
    <w:rsid w:val="00AD541D"/>
    <w:rsid w:val="00AD5449"/>
    <w:rsid w:val="00AD59AE"/>
    <w:rsid w:val="00AE1CF7"/>
    <w:rsid w:val="00AE4F4E"/>
    <w:rsid w:val="00AE6534"/>
    <w:rsid w:val="00AF085D"/>
    <w:rsid w:val="00AF1FD2"/>
    <w:rsid w:val="00AF21F4"/>
    <w:rsid w:val="00B01881"/>
    <w:rsid w:val="00B01AC4"/>
    <w:rsid w:val="00B04DCD"/>
    <w:rsid w:val="00B21790"/>
    <w:rsid w:val="00B22108"/>
    <w:rsid w:val="00B24094"/>
    <w:rsid w:val="00B25DDF"/>
    <w:rsid w:val="00B30C45"/>
    <w:rsid w:val="00B33DD3"/>
    <w:rsid w:val="00B35AB5"/>
    <w:rsid w:val="00B36520"/>
    <w:rsid w:val="00B416CB"/>
    <w:rsid w:val="00B425AC"/>
    <w:rsid w:val="00B42FFE"/>
    <w:rsid w:val="00B502B3"/>
    <w:rsid w:val="00B508CC"/>
    <w:rsid w:val="00B55D3F"/>
    <w:rsid w:val="00B56B98"/>
    <w:rsid w:val="00B572FA"/>
    <w:rsid w:val="00B60091"/>
    <w:rsid w:val="00B6036F"/>
    <w:rsid w:val="00B61632"/>
    <w:rsid w:val="00B62C69"/>
    <w:rsid w:val="00B81500"/>
    <w:rsid w:val="00BA3CD5"/>
    <w:rsid w:val="00BC0C2A"/>
    <w:rsid w:val="00BD0C8B"/>
    <w:rsid w:val="00BD4184"/>
    <w:rsid w:val="00BE1E73"/>
    <w:rsid w:val="00BE2A6A"/>
    <w:rsid w:val="00BE2C40"/>
    <w:rsid w:val="00BE466B"/>
    <w:rsid w:val="00BE5925"/>
    <w:rsid w:val="00BE6093"/>
    <w:rsid w:val="00BE65C7"/>
    <w:rsid w:val="00BE67A4"/>
    <w:rsid w:val="00BF2AD7"/>
    <w:rsid w:val="00BF3587"/>
    <w:rsid w:val="00BF35EC"/>
    <w:rsid w:val="00C00A83"/>
    <w:rsid w:val="00C123F3"/>
    <w:rsid w:val="00C214B7"/>
    <w:rsid w:val="00C234F2"/>
    <w:rsid w:val="00C24826"/>
    <w:rsid w:val="00C33097"/>
    <w:rsid w:val="00C364AE"/>
    <w:rsid w:val="00C41CB8"/>
    <w:rsid w:val="00C43D49"/>
    <w:rsid w:val="00C623A8"/>
    <w:rsid w:val="00C661F9"/>
    <w:rsid w:val="00C71346"/>
    <w:rsid w:val="00C73863"/>
    <w:rsid w:val="00C760F9"/>
    <w:rsid w:val="00C849F8"/>
    <w:rsid w:val="00C861E2"/>
    <w:rsid w:val="00C91A02"/>
    <w:rsid w:val="00C937CE"/>
    <w:rsid w:val="00C9441D"/>
    <w:rsid w:val="00CA5166"/>
    <w:rsid w:val="00CB33B6"/>
    <w:rsid w:val="00CC0950"/>
    <w:rsid w:val="00CC238D"/>
    <w:rsid w:val="00CC2B42"/>
    <w:rsid w:val="00CC2C4A"/>
    <w:rsid w:val="00CC7467"/>
    <w:rsid w:val="00CD222B"/>
    <w:rsid w:val="00CD30CA"/>
    <w:rsid w:val="00CD5B0B"/>
    <w:rsid w:val="00CE61D8"/>
    <w:rsid w:val="00CF1CB4"/>
    <w:rsid w:val="00CF3D46"/>
    <w:rsid w:val="00CF462D"/>
    <w:rsid w:val="00D021BF"/>
    <w:rsid w:val="00D072B9"/>
    <w:rsid w:val="00D1101D"/>
    <w:rsid w:val="00D22EB0"/>
    <w:rsid w:val="00D260F7"/>
    <w:rsid w:val="00D319F3"/>
    <w:rsid w:val="00D400B0"/>
    <w:rsid w:val="00D41338"/>
    <w:rsid w:val="00D43795"/>
    <w:rsid w:val="00D47670"/>
    <w:rsid w:val="00D5460B"/>
    <w:rsid w:val="00D56588"/>
    <w:rsid w:val="00D60D3F"/>
    <w:rsid w:val="00D724C0"/>
    <w:rsid w:val="00D80684"/>
    <w:rsid w:val="00D814D8"/>
    <w:rsid w:val="00D92C8E"/>
    <w:rsid w:val="00D97A48"/>
    <w:rsid w:val="00DB277E"/>
    <w:rsid w:val="00DD40D2"/>
    <w:rsid w:val="00DD6CF0"/>
    <w:rsid w:val="00DE31C5"/>
    <w:rsid w:val="00DE3687"/>
    <w:rsid w:val="00DE6634"/>
    <w:rsid w:val="00DF63B9"/>
    <w:rsid w:val="00E10221"/>
    <w:rsid w:val="00E216A1"/>
    <w:rsid w:val="00E2202D"/>
    <w:rsid w:val="00E2380E"/>
    <w:rsid w:val="00E24E4F"/>
    <w:rsid w:val="00E27A9B"/>
    <w:rsid w:val="00E31AB6"/>
    <w:rsid w:val="00E3292F"/>
    <w:rsid w:val="00E3522B"/>
    <w:rsid w:val="00E42DDF"/>
    <w:rsid w:val="00E43A64"/>
    <w:rsid w:val="00E468BB"/>
    <w:rsid w:val="00E55375"/>
    <w:rsid w:val="00E569F5"/>
    <w:rsid w:val="00E57482"/>
    <w:rsid w:val="00E57911"/>
    <w:rsid w:val="00E62718"/>
    <w:rsid w:val="00E65D52"/>
    <w:rsid w:val="00E6673E"/>
    <w:rsid w:val="00E76147"/>
    <w:rsid w:val="00E80644"/>
    <w:rsid w:val="00E8526D"/>
    <w:rsid w:val="00E8573C"/>
    <w:rsid w:val="00E870E5"/>
    <w:rsid w:val="00E87251"/>
    <w:rsid w:val="00E927DE"/>
    <w:rsid w:val="00E940D8"/>
    <w:rsid w:val="00E97657"/>
    <w:rsid w:val="00EA0BC5"/>
    <w:rsid w:val="00EA18F4"/>
    <w:rsid w:val="00EA3784"/>
    <w:rsid w:val="00EA4775"/>
    <w:rsid w:val="00EA49AB"/>
    <w:rsid w:val="00EB0D74"/>
    <w:rsid w:val="00EB2C0D"/>
    <w:rsid w:val="00EB6C77"/>
    <w:rsid w:val="00EC176C"/>
    <w:rsid w:val="00EC5D7C"/>
    <w:rsid w:val="00EC70EB"/>
    <w:rsid w:val="00ED0DC9"/>
    <w:rsid w:val="00ED34FC"/>
    <w:rsid w:val="00ED4F35"/>
    <w:rsid w:val="00ED5BDD"/>
    <w:rsid w:val="00EE5E08"/>
    <w:rsid w:val="00EF0E46"/>
    <w:rsid w:val="00EF7E7E"/>
    <w:rsid w:val="00F00696"/>
    <w:rsid w:val="00F01010"/>
    <w:rsid w:val="00F0425F"/>
    <w:rsid w:val="00F04307"/>
    <w:rsid w:val="00F17669"/>
    <w:rsid w:val="00F27F32"/>
    <w:rsid w:val="00F3046A"/>
    <w:rsid w:val="00F31C59"/>
    <w:rsid w:val="00F3667C"/>
    <w:rsid w:val="00F36B5A"/>
    <w:rsid w:val="00F37055"/>
    <w:rsid w:val="00F42CB0"/>
    <w:rsid w:val="00F45EAD"/>
    <w:rsid w:val="00F555B1"/>
    <w:rsid w:val="00F5699B"/>
    <w:rsid w:val="00F56C7D"/>
    <w:rsid w:val="00F6656E"/>
    <w:rsid w:val="00F76F8B"/>
    <w:rsid w:val="00F81AD7"/>
    <w:rsid w:val="00F872C0"/>
    <w:rsid w:val="00F94B05"/>
    <w:rsid w:val="00F9616E"/>
    <w:rsid w:val="00FA30A1"/>
    <w:rsid w:val="00FA72D2"/>
    <w:rsid w:val="00FC0F42"/>
    <w:rsid w:val="00FE4108"/>
    <w:rsid w:val="00FE5484"/>
    <w:rsid w:val="00FF0553"/>
    <w:rsid w:val="00FF2811"/>
    <w:rsid w:val="00FF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BC97302"/>
  <w15:docId w15:val="{94BB4879-9C34-47CA-94E5-1AEF6EC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219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773B0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17107D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A11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A11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A115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A115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A115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7721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772197"/>
    <w:pPr>
      <w:spacing w:after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77219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62C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6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2C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69"/>
    <w:rPr>
      <w:rFonts w:ascii="Times New Roman" w:eastAsia="Times New Roman" w:hAnsi="Times New Roman"/>
      <w:sz w:val="24"/>
      <w:szCs w:val="24"/>
    </w:rPr>
  </w:style>
  <w:style w:type="table" w:customStyle="1" w:styleId="Calendar2">
    <w:name w:val="Calendar 2"/>
    <w:basedOn w:val="Standardowy"/>
    <w:uiPriority w:val="99"/>
    <w:qFormat/>
    <w:rsid w:val="00C41CB8"/>
    <w:pPr>
      <w:jc w:val="center"/>
    </w:pPr>
    <w:rPr>
      <w:rFonts w:eastAsia="Times New Roman"/>
      <w:sz w:val="28"/>
      <w:szCs w:val="28"/>
      <w:lang w:eastAsia="en-US"/>
    </w:rPr>
    <w:tblPr>
      <w:tblBorders>
        <w:insideV w:val="single" w:sz="4" w:space="0" w:color="95B3D7"/>
      </w:tblBorders>
    </w:tblPr>
    <w:tblStylePr w:type="firstRow">
      <w:rPr>
        <w:rFonts w:ascii="Cambria" w:eastAsia="Times New Roman" w:hAnsi="Cambria" w:cs="Times New Roman"/>
        <w:caps/>
        <w:color w:val="4F81BD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uiPriority w:val="99"/>
    <w:locked/>
    <w:rsid w:val="006621DC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iPriority w:val="99"/>
    <w:unhideWhenUsed/>
    <w:rsid w:val="006621DC"/>
    <w:pPr>
      <w:suppressAutoHyphens/>
      <w:jc w:val="both"/>
    </w:pPr>
    <w:rPr>
      <w:rFonts w:ascii="Candara" w:eastAsia="Calibri" w:hAnsi="Candara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621DC"/>
    <w:rPr>
      <w:rFonts w:ascii="Times New Roman" w:eastAsia="Times New Roman" w:hAnsi="Times New Roman"/>
    </w:rPr>
  </w:style>
  <w:style w:type="character" w:styleId="Odwoanieprzypisudolnego">
    <w:name w:val="footnote reference"/>
    <w:aliases w:val="Odwołanie przypisu"/>
    <w:uiPriority w:val="99"/>
    <w:unhideWhenUsed/>
    <w:rsid w:val="006621DC"/>
    <w:rPr>
      <w:vertAlign w:val="superscript"/>
    </w:rPr>
  </w:style>
  <w:style w:type="paragraph" w:customStyle="1" w:styleId="Normalny1">
    <w:name w:val="Normalny1"/>
    <w:uiPriority w:val="99"/>
    <w:rsid w:val="006621DC"/>
    <w:rPr>
      <w:rFonts w:cs="Calibri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nhideWhenUsed/>
    <w:rsid w:val="006621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21DC"/>
    <w:rPr>
      <w:rFonts w:ascii="Times New Roman" w:eastAsia="Times New Roman" w:hAnsi="Times New Roman"/>
    </w:rPr>
  </w:style>
  <w:style w:type="paragraph" w:customStyle="1" w:styleId="Standard">
    <w:name w:val="Standard"/>
    <w:rsid w:val="001A31ED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1A31ED"/>
    <w:pPr>
      <w:widowControl w:val="0"/>
      <w:suppressAutoHyphens/>
      <w:autoSpaceDE w:val="0"/>
      <w:autoSpaceDN w:val="0"/>
      <w:textAlignment w:val="baseline"/>
    </w:pPr>
    <w:rPr>
      <w:rFonts w:ascii="Times New Roman" w:eastAsia="Arial" w:hAnsi="Times New Roman"/>
      <w:kern w:val="3"/>
      <w:sz w:val="24"/>
      <w:szCs w:val="24"/>
      <w:lang w:val="en-US" w:eastAsia="zh-CN"/>
    </w:rPr>
  </w:style>
  <w:style w:type="numbering" w:customStyle="1" w:styleId="WW8Num5">
    <w:name w:val="WW8Num5"/>
    <w:basedOn w:val="Bezlisty"/>
    <w:rsid w:val="001A31ED"/>
    <w:pPr>
      <w:numPr>
        <w:numId w:val="1"/>
      </w:numPr>
    </w:pPr>
  </w:style>
  <w:style w:type="paragraph" w:customStyle="1" w:styleId="Tekstprzypisudolnego2">
    <w:name w:val="Tekst przypisu dolnego2"/>
    <w:basedOn w:val="Standard"/>
    <w:rsid w:val="001A31ED"/>
    <w:rPr>
      <w:sz w:val="20"/>
      <w:szCs w:val="20"/>
      <w:lang w:val="en-US"/>
    </w:rPr>
  </w:style>
  <w:style w:type="paragraph" w:customStyle="1" w:styleId="Framecontents">
    <w:name w:val="Frame contents"/>
    <w:basedOn w:val="Normalny"/>
    <w:rsid w:val="001A31ED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styleId="Pogrubienie">
    <w:name w:val="Strong"/>
    <w:aliases w:val="Tekst treści (3) + Verdana"/>
    <w:basedOn w:val="Domylnaczcionkaakapitu"/>
    <w:uiPriority w:val="22"/>
    <w:qFormat/>
    <w:rsid w:val="00F76F8B"/>
    <w:rPr>
      <w:rFonts w:ascii="Verdana" w:hAnsi="Verdana" w:cs="Verdana"/>
      <w:b/>
      <w:bCs/>
      <w:sz w:val="14"/>
      <w:szCs w:val="14"/>
      <w:u w:val="none"/>
    </w:rPr>
  </w:style>
  <w:style w:type="character" w:customStyle="1" w:styleId="Teksttreci3">
    <w:name w:val="Tekst treści (3)_"/>
    <w:basedOn w:val="Domylnaczcionkaakapitu"/>
    <w:link w:val="Teksttreci31"/>
    <w:uiPriority w:val="99"/>
    <w:locked/>
    <w:rsid w:val="00F76F8B"/>
    <w:rPr>
      <w:rFonts w:ascii="MS Reference Sans Serif" w:hAnsi="MS Reference Sans Serif" w:cs="MS Reference Sans Serif"/>
      <w:sz w:val="14"/>
      <w:szCs w:val="14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F76F8B"/>
    <w:pPr>
      <w:widowControl w:val="0"/>
      <w:shd w:val="clear" w:color="auto" w:fill="FFFFFF"/>
      <w:spacing w:before="120" w:after="240" w:line="240" w:lineRule="atLeast"/>
      <w:jc w:val="both"/>
    </w:pPr>
    <w:rPr>
      <w:rFonts w:ascii="MS Reference Sans Serif" w:eastAsia="Calibri" w:hAnsi="MS Reference Sans Serif" w:cs="MS Reference Sans Serif"/>
      <w:sz w:val="14"/>
      <w:szCs w:val="14"/>
    </w:rPr>
  </w:style>
  <w:style w:type="paragraph" w:customStyle="1" w:styleId="Textbody">
    <w:name w:val="Text body"/>
    <w:basedOn w:val="Standard"/>
    <w:rsid w:val="006D7B64"/>
    <w:pPr>
      <w:spacing w:after="120"/>
    </w:pPr>
  </w:style>
  <w:style w:type="character" w:customStyle="1" w:styleId="FootnoteSymbol">
    <w:name w:val="Footnote Symbol"/>
    <w:basedOn w:val="Domylnaczcionkaakapitu"/>
    <w:rsid w:val="006D7B64"/>
    <w:rPr>
      <w:position w:val="0"/>
      <w:vertAlign w:val="superscript"/>
    </w:rPr>
  </w:style>
  <w:style w:type="character" w:styleId="Hipercze">
    <w:name w:val="Hyperlink"/>
    <w:basedOn w:val="Domylnaczcionkaakapitu"/>
    <w:uiPriority w:val="99"/>
    <w:unhideWhenUsed/>
    <w:rsid w:val="00871A72"/>
    <w:rPr>
      <w:color w:val="000080"/>
      <w:u w:val="single"/>
    </w:rPr>
  </w:style>
  <w:style w:type="paragraph" w:styleId="NormalnyWeb">
    <w:name w:val="Normal (Web)"/>
    <w:basedOn w:val="Normalny"/>
    <w:unhideWhenUsed/>
    <w:rsid w:val="00871A72"/>
    <w:pPr>
      <w:spacing w:before="100" w:beforeAutospacing="1" w:after="119"/>
    </w:pPr>
  </w:style>
  <w:style w:type="paragraph" w:customStyle="1" w:styleId="sdfootnote">
    <w:name w:val="sdfootnote"/>
    <w:basedOn w:val="Normalny"/>
    <w:rsid w:val="00871A72"/>
    <w:pPr>
      <w:spacing w:before="100" w:beforeAutospacing="1"/>
      <w:ind w:left="284" w:hanging="284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386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38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3863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8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863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EA18F4"/>
    <w:pPr>
      <w:ind w:left="720"/>
      <w:contextualSpacing/>
    </w:pPr>
  </w:style>
  <w:style w:type="paragraph" w:customStyle="1" w:styleId="w2zmart">
    <w:name w:val="w2_zm_art"/>
    <w:qFormat/>
    <w:rsid w:val="00810F8E"/>
    <w:pPr>
      <w:spacing w:before="60" w:after="60"/>
      <w:ind w:left="851" w:hanging="295"/>
      <w:jc w:val="both"/>
      <w:outlineLvl w:val="3"/>
    </w:pPr>
    <w:rPr>
      <w:rFonts w:ascii="Times New Roman" w:hAnsi="Times New Roman"/>
      <w:sz w:val="24"/>
      <w:szCs w:val="22"/>
      <w:lang w:eastAsia="en-US"/>
    </w:rPr>
  </w:style>
  <w:style w:type="table" w:styleId="Tabela-Siatka">
    <w:name w:val="Table Grid"/>
    <w:basedOn w:val="Standardowy"/>
    <w:uiPriority w:val="59"/>
    <w:rsid w:val="00810F8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5">
    <w:name w:val="WWNum15"/>
    <w:basedOn w:val="Bezlisty"/>
    <w:rsid w:val="00044BC9"/>
    <w:pPr>
      <w:numPr>
        <w:numId w:val="4"/>
      </w:numPr>
    </w:pPr>
  </w:style>
  <w:style w:type="paragraph" w:customStyle="1" w:styleId="NormalnyWeb1">
    <w:name w:val="Normalny (Web)1"/>
    <w:basedOn w:val="Normalny"/>
    <w:rsid w:val="00A9479C"/>
    <w:pPr>
      <w:widowControl w:val="0"/>
      <w:suppressAutoHyphens/>
      <w:spacing w:before="28" w:after="119"/>
    </w:pPr>
    <w:rPr>
      <w:rFonts w:eastAsia="Andale Sans UI" w:cs="Tahoma"/>
      <w:kern w:val="1"/>
      <w:lang w:val="de-DE" w:eastAsia="fa-IR" w:bidi="fa-IR"/>
    </w:rPr>
  </w:style>
  <w:style w:type="character" w:customStyle="1" w:styleId="Footnoteanchor">
    <w:name w:val="Footnote anchor"/>
    <w:rsid w:val="00330380"/>
    <w:rPr>
      <w:position w:val="0"/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17107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kapitzlist1">
    <w:name w:val="Akapit z listą1"/>
    <w:basedOn w:val="Normalny"/>
    <w:uiPriority w:val="99"/>
    <w:qFormat/>
    <w:rsid w:val="00C91A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6014E0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A11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A115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A115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A115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Tekstpodstawowywcity3">
    <w:name w:val="Body Text Indent 3"/>
    <w:basedOn w:val="Normalny"/>
    <w:link w:val="Tekstpodstawowywcity3Znak"/>
    <w:unhideWhenUsed/>
    <w:rsid w:val="006A11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A115A"/>
    <w:rPr>
      <w:rFonts w:ascii="Times New Roman" w:eastAsia="Times New Roman" w:hAnsi="Times New Roman"/>
      <w:sz w:val="16"/>
      <w:szCs w:val="16"/>
    </w:rPr>
  </w:style>
  <w:style w:type="paragraph" w:customStyle="1" w:styleId="w5pktart">
    <w:name w:val="w5_pkt_art"/>
    <w:qFormat/>
    <w:rsid w:val="00AE6534"/>
    <w:pPr>
      <w:spacing w:before="60" w:after="60"/>
      <w:ind w:left="2269" w:hanging="284"/>
      <w:jc w:val="both"/>
      <w:outlineLvl w:val="6"/>
    </w:pPr>
    <w:rPr>
      <w:rFonts w:ascii="Times New Roman" w:hAnsi="Times New Roman"/>
      <w:sz w:val="24"/>
      <w:szCs w:val="22"/>
      <w:lang w:eastAsia="en-US"/>
    </w:rPr>
  </w:style>
  <w:style w:type="paragraph" w:customStyle="1" w:styleId="Umowa">
    <w:name w:val="Umowa"/>
    <w:basedOn w:val="Normalny"/>
    <w:uiPriority w:val="99"/>
    <w:rsid w:val="00AE6534"/>
    <w:pPr>
      <w:numPr>
        <w:numId w:val="6"/>
      </w:numPr>
      <w:suppressAutoHyphens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AkapitzlistZnak">
    <w:name w:val="Akapit z listą Znak"/>
    <w:link w:val="Akapitzlist"/>
    <w:uiPriority w:val="34"/>
    <w:locked/>
    <w:rsid w:val="005721FF"/>
    <w:rPr>
      <w:rFonts w:ascii="Times New Roman" w:eastAsia="Times New Roman" w:hAnsi="Times New Roman"/>
      <w:sz w:val="24"/>
      <w:szCs w:val="24"/>
    </w:rPr>
  </w:style>
  <w:style w:type="paragraph" w:customStyle="1" w:styleId="Bezodstpw1">
    <w:name w:val="Bez odstępów1"/>
    <w:rsid w:val="005721FF"/>
    <w:rPr>
      <w:rFonts w:ascii="Times New Roman" w:eastAsia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AF08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085D"/>
    <w:rPr>
      <w:rFonts w:ascii="Times New Roman" w:eastAsia="Times New Roman" w:hAnsi="Times New Roman"/>
      <w:sz w:val="24"/>
      <w:szCs w:val="24"/>
    </w:rPr>
  </w:style>
  <w:style w:type="numbering" w:customStyle="1" w:styleId="WWNum8">
    <w:name w:val="WWNum8"/>
    <w:basedOn w:val="Bezlisty"/>
    <w:rsid w:val="00AF085D"/>
    <w:pPr>
      <w:numPr>
        <w:numId w:val="20"/>
      </w:numPr>
    </w:pPr>
  </w:style>
  <w:style w:type="character" w:customStyle="1" w:styleId="Nagwek1Znak">
    <w:name w:val="Nagłówek 1 Znak"/>
    <w:basedOn w:val="Domylnaczcionkaakapitu"/>
    <w:link w:val="Nagwek1"/>
    <w:rsid w:val="008773B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Podtytu">
    <w:name w:val="Subtitle"/>
    <w:basedOn w:val="Normalny"/>
    <w:link w:val="PodtytuZnak"/>
    <w:qFormat/>
    <w:rsid w:val="008773B0"/>
    <w:pPr>
      <w:spacing w:after="60" w:line="276" w:lineRule="auto"/>
      <w:jc w:val="center"/>
      <w:outlineLvl w:val="1"/>
    </w:pPr>
    <w:rPr>
      <w:rFonts w:ascii="Arial" w:hAnsi="Arial" w:cs="Arial"/>
      <w:lang w:eastAsia="en-US"/>
    </w:rPr>
  </w:style>
  <w:style w:type="character" w:customStyle="1" w:styleId="PodtytuZnak">
    <w:name w:val="Podtytuł Znak"/>
    <w:basedOn w:val="Domylnaczcionkaakapitu"/>
    <w:link w:val="Podtytu"/>
    <w:rsid w:val="008773B0"/>
    <w:rPr>
      <w:rFonts w:ascii="Arial" w:eastAsia="Times New Roman" w:hAnsi="Arial" w:cs="Arial"/>
      <w:sz w:val="24"/>
      <w:szCs w:val="24"/>
      <w:lang w:eastAsia="en-US"/>
    </w:rPr>
  </w:style>
  <w:style w:type="character" w:styleId="Uwydatnienie">
    <w:name w:val="Emphasis"/>
    <w:uiPriority w:val="20"/>
    <w:qFormat/>
    <w:rsid w:val="009E7C17"/>
    <w:rPr>
      <w:i/>
      <w:iCs/>
    </w:rPr>
  </w:style>
  <w:style w:type="paragraph" w:styleId="Tytu">
    <w:name w:val="Title"/>
    <w:basedOn w:val="Normalny"/>
    <w:link w:val="TytuZnak"/>
    <w:qFormat/>
    <w:rsid w:val="009E7C17"/>
    <w:pPr>
      <w:jc w:val="center"/>
    </w:pPr>
    <w:rPr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9E7C17"/>
    <w:rPr>
      <w:rFonts w:ascii="Times New Roman" w:eastAsia="Times New Roman" w:hAnsi="Times New Roman"/>
      <w:sz w:val="32"/>
    </w:rPr>
  </w:style>
  <w:style w:type="paragraph" w:customStyle="1" w:styleId="par">
    <w:name w:val="par"/>
    <w:basedOn w:val="Normalny"/>
    <w:rsid w:val="009E7C17"/>
    <w:pPr>
      <w:spacing w:before="100" w:beforeAutospacing="1" w:after="100" w:afterAutospacing="1"/>
    </w:pPr>
  </w:style>
  <w:style w:type="paragraph" w:customStyle="1" w:styleId="tekst-tabelka-lub-formularz">
    <w:name w:val="tekst-tabelka-lub-formularz"/>
    <w:basedOn w:val="Normalny"/>
    <w:rsid w:val="009E7C17"/>
    <w:pPr>
      <w:keepLines/>
      <w:tabs>
        <w:tab w:val="left" w:pos="2540"/>
      </w:tabs>
      <w:spacing w:line="220" w:lineRule="exact"/>
      <w:jc w:val="both"/>
    </w:pPr>
    <w:rPr>
      <w:rFonts w:ascii="SlimbachItcTEE" w:hAnsi="SlimbachItcTEE"/>
      <w:noProof/>
      <w:sz w:val="18"/>
      <w:szCs w:val="20"/>
    </w:rPr>
  </w:style>
  <w:style w:type="paragraph" w:customStyle="1" w:styleId="TableContents">
    <w:name w:val="Table Contents"/>
    <w:basedOn w:val="Standard"/>
    <w:semiHidden/>
    <w:rsid w:val="00B01AC4"/>
    <w:pPr>
      <w:suppressLineNumbers/>
      <w:textAlignment w:val="auto"/>
    </w:pPr>
  </w:style>
  <w:style w:type="paragraph" w:customStyle="1" w:styleId="Akapitzlist2">
    <w:name w:val="Akapit z listą2"/>
    <w:basedOn w:val="Standard"/>
    <w:semiHidden/>
    <w:rsid w:val="00B01AC4"/>
    <w:pPr>
      <w:ind w:left="720"/>
      <w:textAlignment w:val="auto"/>
    </w:pPr>
    <w:rPr>
      <w:rFonts w:cs="Times New Roman"/>
      <w:kern w:val="2"/>
      <w:lang w:bidi="ar-SA"/>
    </w:rPr>
  </w:style>
  <w:style w:type="paragraph" w:customStyle="1" w:styleId="WW-Domylnie">
    <w:name w:val="WW-Domyślnie"/>
    <w:rsid w:val="00924326"/>
    <w:pPr>
      <w:suppressAutoHyphens/>
    </w:pPr>
    <w:rPr>
      <w:rFonts w:ascii="Times New Roman" w:eastAsia="Arial" w:hAnsi="Times New Roman"/>
      <w:sz w:val="24"/>
      <w:lang w:eastAsia="ar-SA"/>
    </w:rPr>
  </w:style>
  <w:style w:type="character" w:customStyle="1" w:styleId="Teksttreci6">
    <w:name w:val="Tekst treści (6)_"/>
    <w:basedOn w:val="Domylnaczcionkaakapitu"/>
    <w:link w:val="Teksttreci60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4751AB"/>
    <w:pPr>
      <w:widowControl w:val="0"/>
      <w:shd w:val="clear" w:color="auto" w:fill="FFFFFF"/>
      <w:spacing w:before="240" w:after="240" w:line="0" w:lineRule="atLeast"/>
      <w:ind w:hanging="380"/>
      <w:jc w:val="both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">
    <w:name w:val="Tekst treści_"/>
    <w:basedOn w:val="Domylnaczcionkaakapitu"/>
    <w:link w:val="Teksttreci0"/>
    <w:locked/>
    <w:rsid w:val="004751AB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51AB"/>
    <w:pPr>
      <w:widowControl w:val="0"/>
      <w:shd w:val="clear" w:color="auto" w:fill="FFFFFF"/>
      <w:spacing w:before="240" w:after="240" w:line="235" w:lineRule="exact"/>
      <w:ind w:hanging="400"/>
      <w:jc w:val="both"/>
    </w:pPr>
    <w:rPr>
      <w:rFonts w:ascii="Verdana" w:eastAsia="Verdana" w:hAnsi="Verdana" w:cs="Verdana"/>
      <w:sz w:val="18"/>
      <w:szCs w:val="18"/>
    </w:rPr>
  </w:style>
  <w:style w:type="character" w:customStyle="1" w:styleId="Nagwek10">
    <w:name w:val="Nagłówek #1_"/>
    <w:basedOn w:val="Domylnaczcionkaakapitu"/>
    <w:link w:val="Nagwek11"/>
    <w:locked/>
    <w:rsid w:val="004751AB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4751AB"/>
    <w:pPr>
      <w:widowControl w:val="0"/>
      <w:shd w:val="clear" w:color="auto" w:fill="FFFFFF"/>
      <w:spacing w:before="240" w:after="120" w:line="0" w:lineRule="atLeast"/>
      <w:outlineLvl w:val="0"/>
    </w:pPr>
    <w:rPr>
      <w:rFonts w:ascii="Verdana" w:eastAsia="Verdana" w:hAnsi="Verdana" w:cs="Verdana"/>
      <w:b/>
      <w:bCs/>
      <w:sz w:val="18"/>
      <w:szCs w:val="18"/>
    </w:rPr>
  </w:style>
  <w:style w:type="character" w:customStyle="1" w:styleId="TeksttreciKursywa">
    <w:name w:val="Tekst treści + Kursywa"/>
    <w:aliases w:val="Odstępy 0 pt"/>
    <w:basedOn w:val="Teksttreci"/>
    <w:rsid w:val="004751AB"/>
    <w:rPr>
      <w:rFonts w:ascii="Verdana" w:eastAsia="Verdana" w:hAnsi="Verdana" w:cs="Verdana"/>
      <w:i/>
      <w:iCs/>
      <w:color w:val="000000"/>
      <w:spacing w:val="-10"/>
      <w:w w:val="100"/>
      <w:position w:val="0"/>
      <w:sz w:val="18"/>
      <w:szCs w:val="18"/>
      <w:shd w:val="clear" w:color="auto" w:fill="FFFFFF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973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9735A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973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8748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5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126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7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115D9-9B17-44B0-ABB5-98902D13E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mdudziak</dc:creator>
  <cp:keywords/>
  <dc:description/>
  <cp:lastModifiedBy>Marta Wilczyńska-Syga</cp:lastModifiedBy>
  <cp:revision>18</cp:revision>
  <cp:lastPrinted>2020-01-13T14:49:00Z</cp:lastPrinted>
  <dcterms:created xsi:type="dcterms:W3CDTF">2020-01-13T07:50:00Z</dcterms:created>
  <dcterms:modified xsi:type="dcterms:W3CDTF">2023-01-17T12:07:00Z</dcterms:modified>
</cp:coreProperties>
</file>